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B" w:rsidRPr="001378B9" w:rsidRDefault="002D37DB" w:rsidP="002D37DB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bookmarkStart w:id="0" w:name="_Toc444252763"/>
      <w:bookmarkStart w:id="1" w:name="_Toc403573941"/>
      <w:r w:rsidRPr="001378B9">
        <w:rPr>
          <w:rFonts w:ascii="Times New Roman" w:hAnsi="Times New Roman"/>
          <w:b/>
          <w:bCs/>
          <w:sz w:val="28"/>
          <w:szCs w:val="28"/>
          <w:lang w:val="bg-BG"/>
        </w:rPr>
        <w:t>Съдържание и формат на данните</w:t>
      </w:r>
    </w:p>
    <w:p w:rsidR="002D37DB" w:rsidRPr="001378B9" w:rsidRDefault="002D37DB" w:rsidP="002D37DB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</w:p>
    <w:p w:rsidR="002D37DB" w:rsidRPr="001378B9" w:rsidRDefault="002D37DB" w:rsidP="002D37DB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1378B9">
        <w:rPr>
          <w:rFonts w:ascii="Times New Roman" w:hAnsi="Times New Roman"/>
          <w:b/>
          <w:sz w:val="28"/>
          <w:szCs w:val="28"/>
          <w:lang w:val="bg-BG"/>
        </w:rPr>
        <w:t xml:space="preserve">по </w:t>
      </w:r>
      <w:r w:rsidR="001166D8" w:rsidRPr="001378B9">
        <w:rPr>
          <w:rFonts w:ascii="Times New Roman" w:hAnsi="Times New Roman"/>
          <w:b/>
          <w:bCs/>
          <w:sz w:val="28"/>
          <w:szCs w:val="28"/>
          <w:lang w:val="bg-BG"/>
        </w:rPr>
        <w:t>чл. 7, ал. 2 от Наредба №54 от 30.12.2016</w:t>
      </w:r>
    </w:p>
    <w:p w:rsidR="002D37DB" w:rsidRPr="001378B9" w:rsidRDefault="002D37DB" w:rsidP="002D37DB">
      <w:pPr>
        <w:rPr>
          <w:rFonts w:ascii="Times New Roman" w:hAnsi="Times New Roman"/>
          <w:b/>
          <w:bCs/>
          <w:lang w:val="bg-BG"/>
        </w:rPr>
      </w:pPr>
    </w:p>
    <w:bookmarkEnd w:id="0"/>
    <w:bookmarkEnd w:id="1"/>
    <w:p w:rsidR="00DD3A1D" w:rsidRPr="001378B9" w:rsidRDefault="00725FBB" w:rsidP="00E728AA">
      <w:pPr>
        <w:pStyle w:val="Heading2"/>
        <w:numPr>
          <w:ilvl w:val="0"/>
          <w:numId w:val="0"/>
        </w:numPr>
        <w:ind w:left="360"/>
        <w:jc w:val="center"/>
        <w:rPr>
          <w:rFonts w:ascii="Times New Roman" w:hAnsi="Times New Roman"/>
          <w:strike/>
        </w:rPr>
      </w:pPr>
      <w:r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1. </w:t>
      </w:r>
      <w:r w:rsidR="001166D8" w:rsidRPr="001378B9">
        <w:rPr>
          <w:rFonts w:ascii="Times New Roman" w:eastAsia="MS Mincho" w:hAnsi="Times New Roman"/>
          <w:b/>
          <w:bCs/>
          <w:sz w:val="24"/>
          <w:szCs w:val="24"/>
        </w:rPr>
        <w:t>Формат и съдържание на данните</w:t>
      </w:r>
      <w:r w:rsidR="00DA37F8" w:rsidRPr="00DA37F8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="001166D8" w:rsidRPr="001378B9">
        <w:rPr>
          <w:rFonts w:ascii="Times New Roman" w:eastAsia="MS Mincho" w:hAnsi="Times New Roman"/>
          <w:b/>
          <w:bCs/>
          <w:sz w:val="24"/>
          <w:szCs w:val="24"/>
        </w:rPr>
        <w:t>по чл. 6, ал. 1</w:t>
      </w:r>
      <w:r w:rsidR="00322AD5"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 и 2</w:t>
      </w:r>
      <w:r w:rsidR="001166D8"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 от Наредба №54 </w:t>
      </w:r>
      <w:r w:rsidR="002D37DB"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за </w:t>
      </w:r>
      <w:r w:rsidR="001166D8" w:rsidRPr="001378B9">
        <w:rPr>
          <w:rFonts w:ascii="Times New Roman" w:eastAsia="MS Mincho" w:hAnsi="Times New Roman"/>
          <w:b/>
          <w:bCs/>
          <w:sz w:val="24"/>
          <w:szCs w:val="24"/>
        </w:rPr>
        <w:t>договор</w:t>
      </w:r>
      <w:r w:rsidR="002D37DB"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 „Гражданска отговорност” на автомобилистите</w:t>
      </w:r>
      <w:r w:rsidR="00DA37F8" w:rsidRPr="002C7E65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="00322AD5" w:rsidRPr="001378B9">
        <w:rPr>
          <w:rFonts w:ascii="Times New Roman" w:eastAsia="MS Mincho" w:hAnsi="Times New Roman"/>
          <w:b/>
          <w:bCs/>
          <w:sz w:val="24"/>
          <w:szCs w:val="24"/>
        </w:rPr>
        <w:t>и Гранична застраховка</w:t>
      </w:r>
    </w:p>
    <w:p w:rsidR="00914441" w:rsidRPr="001378B9" w:rsidRDefault="00914441" w:rsidP="00914441">
      <w:pPr>
        <w:rPr>
          <w:rFonts w:ascii="Times New Roman" w:hAnsi="Times New Roman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2702"/>
        <w:gridCol w:w="2640"/>
        <w:gridCol w:w="3483"/>
      </w:tblGrid>
      <w:tr w:rsidR="00FE6927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6927" w:rsidRPr="001378B9" w:rsidRDefault="00FE6927" w:rsidP="0006129F">
            <w:pPr>
              <w:rPr>
                <w:rFonts w:ascii="Times New Roman" w:hAnsi="Times New Roman"/>
                <w:b/>
                <w:lang w:val="bg-BG"/>
              </w:rPr>
            </w:pPr>
            <w:proofErr w:type="gramStart"/>
            <w:r w:rsidRPr="001378B9">
              <w:rPr>
                <w:rFonts w:ascii="Times New Roman" w:hAnsi="Times New Roman"/>
                <w:b/>
                <w:lang w:val="bg-BG"/>
              </w:rPr>
              <w:t xml:space="preserve">№ </w:t>
            </w:r>
            <w:proofErr w:type="gram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</w:t>
            </w:r>
            <w:r w:rsidR="000F7FD8" w:rsidRPr="001378B9">
              <w:rPr>
                <w:rFonts w:ascii="Times New Roman" w:hAnsi="Times New Roman"/>
                <w:b/>
                <w:lang w:val="bg-BG"/>
              </w:rPr>
              <w:t xml:space="preserve"> (поле)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6927" w:rsidRPr="001378B9" w:rsidRDefault="00FE6927" w:rsidP="00FE6927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FE6927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927" w:rsidRPr="001378B9" w:rsidRDefault="00FE6927" w:rsidP="002A6E33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Номер на застрахователната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полица </w:t>
            </w:r>
            <w:proofErr w:type="gramEnd"/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927" w:rsidRPr="001378B9" w:rsidRDefault="00FE6927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</w:t>
            </w:r>
            <w:r w:rsidR="000F7FD8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като се генерира от ЕИСОУКР</w:t>
            </w: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.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</w:p>
          <w:p w:rsidR="00434474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 За всеки отделен застрахователен договор (застрахователна полица), ЕИСОУКР генерира един единен номер. Застрахователят няма право да въвежда своя отделна номерация.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</w:p>
          <w:p w:rsidR="00434474" w:rsidRPr="001378B9" w:rsidRDefault="00434474" w:rsidP="0043447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2. В случаите на </w:t>
            </w:r>
            <w:r w:rsidRPr="001378B9">
              <w:rPr>
                <w:rFonts w:ascii="Times New Roman" w:hAnsi="Times New Roman"/>
                <w:b/>
                <w:lang w:val="bg-BG"/>
              </w:rPr>
              <w:t>групов застрахователен договор</w:t>
            </w:r>
            <w:r w:rsidRPr="001378B9">
              <w:rPr>
                <w:rFonts w:ascii="Times New Roman" w:hAnsi="Times New Roman"/>
                <w:lang w:val="bg-BG"/>
              </w:rPr>
              <w:t xml:space="preserve"> ЕИСОУКР генерира в единния номер на полицата индекс или код, който указва по видим и разбираем начин, че полицата е групова.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</w:p>
          <w:p w:rsidR="00160129" w:rsidRPr="001378B9" w:rsidRDefault="00434474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</w:t>
            </w:r>
            <w:r w:rsidR="00FE6927" w:rsidRPr="001378B9">
              <w:rPr>
                <w:rFonts w:ascii="Times New Roman" w:hAnsi="Times New Roman"/>
                <w:lang w:val="bg-BG"/>
              </w:rPr>
              <w:t xml:space="preserve">. В случаите на </w:t>
            </w:r>
            <w:r w:rsidR="00FE6927" w:rsidRPr="001378B9">
              <w:rPr>
                <w:rFonts w:ascii="Times New Roman" w:hAnsi="Times New Roman"/>
                <w:b/>
                <w:lang w:val="bg-BG"/>
              </w:rPr>
              <w:t>групов застраховател</w:t>
            </w:r>
            <w:r w:rsidR="001166D8" w:rsidRPr="001378B9">
              <w:rPr>
                <w:rFonts w:ascii="Times New Roman" w:hAnsi="Times New Roman"/>
                <w:b/>
                <w:lang w:val="bg-BG"/>
              </w:rPr>
              <w:t>е</w:t>
            </w:r>
            <w:r w:rsidR="00FE6927" w:rsidRPr="001378B9">
              <w:rPr>
                <w:rFonts w:ascii="Times New Roman" w:hAnsi="Times New Roman"/>
                <w:b/>
                <w:lang w:val="bg-BG"/>
              </w:rPr>
              <w:t xml:space="preserve">н </w:t>
            </w:r>
            <w:r w:rsidR="001166D8" w:rsidRPr="001378B9">
              <w:rPr>
                <w:rFonts w:ascii="Times New Roman" w:hAnsi="Times New Roman"/>
                <w:b/>
                <w:lang w:val="bg-BG"/>
              </w:rPr>
              <w:t xml:space="preserve">договор </w:t>
            </w:r>
            <w:r w:rsidR="001166D8" w:rsidRPr="001378B9">
              <w:rPr>
                <w:rFonts w:ascii="Times New Roman" w:hAnsi="Times New Roman"/>
                <w:lang w:val="bg-BG"/>
              </w:rPr>
              <w:t xml:space="preserve">в </w:t>
            </w:r>
            <w:r w:rsidR="00160129" w:rsidRPr="001378B9">
              <w:rPr>
                <w:rFonts w:ascii="Times New Roman" w:hAnsi="Times New Roman"/>
                <w:lang w:val="bg-BG"/>
              </w:rPr>
              <w:t>ЕИСОУКР</w:t>
            </w:r>
            <w:r w:rsidR="002C7E65" w:rsidRPr="002C7E65">
              <w:rPr>
                <w:rFonts w:ascii="Times New Roman" w:hAnsi="Times New Roman"/>
                <w:lang w:val="bg-BG"/>
              </w:rPr>
              <w:t xml:space="preserve"> </w:t>
            </w:r>
            <w:r w:rsidR="001166D8" w:rsidRPr="001378B9">
              <w:rPr>
                <w:rFonts w:ascii="Times New Roman" w:hAnsi="Times New Roman"/>
                <w:lang w:val="bg-BG"/>
              </w:rPr>
              <w:t xml:space="preserve">се издават отделни застрахователни полици </w:t>
            </w:r>
            <w:r w:rsidR="00160129" w:rsidRPr="001378B9">
              <w:rPr>
                <w:rFonts w:ascii="Times New Roman" w:hAnsi="Times New Roman"/>
                <w:lang w:val="bg-BG"/>
              </w:rPr>
              <w:t xml:space="preserve">с генериран индивидуален номер за всяко моторно превозно средство, включено в груповия договор. В случаите на групов застрахователен договор за моторните превозни средства за МПС на държавни органи, в това число МПС на особен режим, </w:t>
            </w:r>
            <w:r w:rsidR="00FE6927" w:rsidRPr="001378B9">
              <w:rPr>
                <w:rFonts w:ascii="Times New Roman" w:hAnsi="Times New Roman"/>
                <w:lang w:val="bg-BG"/>
              </w:rPr>
              <w:t xml:space="preserve">ЕИСОУКР създава </w:t>
            </w:r>
            <w:r w:rsidR="003F636A" w:rsidRPr="001378B9">
              <w:rPr>
                <w:rFonts w:ascii="Times New Roman" w:hAnsi="Times New Roman"/>
                <w:lang w:val="bg-BG"/>
              </w:rPr>
              <w:t>отделни обекти (таблици)</w:t>
            </w:r>
            <w:r w:rsidR="00160129" w:rsidRPr="001378B9">
              <w:rPr>
                <w:rFonts w:ascii="Times New Roman" w:hAnsi="Times New Roman"/>
                <w:lang w:val="bg-BG"/>
              </w:rPr>
              <w:t xml:space="preserve"> с индивидуален номер </w:t>
            </w:r>
            <w:r w:rsidR="00FE6927" w:rsidRPr="001378B9">
              <w:rPr>
                <w:rFonts w:ascii="Times New Roman" w:hAnsi="Times New Roman"/>
                <w:lang w:val="bg-BG"/>
              </w:rPr>
              <w:t>за всяко застраховано в груповата полица МПС, включващата полетата с информация за всяко МПС</w:t>
            </w:r>
            <w:r w:rsidR="00160129" w:rsidRPr="001378B9">
              <w:rPr>
                <w:rFonts w:ascii="Times New Roman" w:hAnsi="Times New Roman"/>
                <w:lang w:val="bg-BG"/>
              </w:rPr>
              <w:t>.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</w:p>
          <w:p w:rsidR="00FE6927" w:rsidRPr="001378B9" w:rsidRDefault="00FE6927" w:rsidP="00873E2B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34474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434474">
            <w:pPr>
              <w:ind w:left="36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</w:t>
            </w:r>
          </w:p>
          <w:p w:rsidR="00434474" w:rsidRPr="00434474" w:rsidRDefault="00434474" w:rsidP="00434474">
            <w:pPr>
              <w:ind w:left="36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474" w:rsidRPr="001378B9" w:rsidRDefault="00434474" w:rsidP="0043447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Номер на </w:t>
            </w:r>
            <w:r>
              <w:rPr>
                <w:rFonts w:ascii="Times New Roman" w:hAnsi="Times New Roman"/>
                <w:lang w:val="bg-BG"/>
              </w:rPr>
              <w:t xml:space="preserve">групова </w:t>
            </w:r>
            <w:r w:rsidRPr="001378B9">
              <w:rPr>
                <w:rFonts w:ascii="Times New Roman" w:hAnsi="Times New Roman"/>
                <w:lang w:val="bg-BG"/>
              </w:rPr>
              <w:t xml:space="preserve">застрахователната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полица </w:t>
            </w:r>
            <w:proofErr w:type="gramEnd"/>
          </w:p>
          <w:p w:rsidR="00434474" w:rsidRPr="001378B9" w:rsidRDefault="00434474" w:rsidP="0006129F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474" w:rsidRPr="001378B9" w:rsidRDefault="00434474" w:rsidP="0006129F">
            <w:pPr>
              <w:rPr>
                <w:rFonts w:ascii="Times New Roman" w:hAnsi="Times New Roman"/>
                <w:lang w:val="bg-BG"/>
              </w:rPr>
            </w:pPr>
            <w:proofErr w:type="gramStart"/>
            <w:r>
              <w:rPr>
                <w:rFonts w:ascii="Times New Roman" w:hAnsi="Times New Roman"/>
                <w:lang w:val="bg-BG"/>
              </w:rPr>
              <w:t xml:space="preserve">Текст </w:t>
            </w:r>
            <w:proofErr w:type="gram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474" w:rsidRDefault="00434474" w:rsidP="00434474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</w:t>
            </w:r>
            <w:r>
              <w:rPr>
                <w:rFonts w:ascii="Times New Roman" w:hAnsi="Times New Roman"/>
                <w:b/>
                <w:u w:val="single"/>
                <w:lang w:val="bg-BG"/>
              </w:rPr>
              <w:t>, ако</w:t>
            </w:r>
            <w:r w:rsidR="002C7E65" w:rsidRPr="002D1F21">
              <w:rPr>
                <w:rFonts w:ascii="Times New Roman" w:hAnsi="Times New Roman"/>
                <w:b/>
                <w:u w:val="single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u w:val="single"/>
                <w:lang w:val="bg-BG"/>
              </w:rPr>
              <w:t xml:space="preserve">полицата е част от групов </w:t>
            </w:r>
            <w:proofErr w:type="gramStart"/>
            <w:r>
              <w:rPr>
                <w:rFonts w:ascii="Times New Roman" w:hAnsi="Times New Roman"/>
                <w:b/>
                <w:u w:val="single"/>
                <w:lang w:val="bg-BG"/>
              </w:rPr>
              <w:t xml:space="preserve">договор. </w:t>
            </w:r>
            <w:proofErr w:type="gramEnd"/>
          </w:p>
          <w:p w:rsidR="00434474" w:rsidRDefault="00434474" w:rsidP="00434474">
            <w:pPr>
              <w:rPr>
                <w:rFonts w:ascii="Times New Roman" w:hAnsi="Times New Roman"/>
                <w:lang w:val="bg-BG"/>
              </w:rPr>
            </w:pPr>
          </w:p>
          <w:p w:rsidR="00434474" w:rsidRPr="001378B9" w:rsidRDefault="00434474" w:rsidP="00434474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434474">
              <w:rPr>
                <w:rFonts w:ascii="Times New Roman" w:hAnsi="Times New Roman"/>
                <w:lang w:val="bg-BG"/>
              </w:rPr>
              <w:t>Номерът на груповата полица се генерира от ЕИСОУКР</w:t>
            </w: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.</w:t>
            </w:r>
          </w:p>
          <w:p w:rsidR="00434474" w:rsidRPr="001378B9" w:rsidRDefault="00434474" w:rsidP="00434474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</w:tc>
      </w:tr>
      <w:tr w:rsidR="00FE6927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3.</w:t>
            </w:r>
          </w:p>
          <w:p w:rsidR="00FE6927" w:rsidRPr="00327448" w:rsidRDefault="00FE6927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вида на застрахователната полица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927" w:rsidRPr="001378B9" w:rsidRDefault="00FE6927" w:rsidP="00167F4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927" w:rsidRPr="001378B9" w:rsidRDefault="00FE6927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се </w:t>
            </w:r>
            <w:proofErr w:type="gramStart"/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попълва </w:t>
            </w:r>
            <w:r w:rsidR="00B7058E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з</w:t>
            </w: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адължително</w:t>
            </w:r>
            <w:proofErr w:type="gramEnd"/>
            <w:r w:rsidR="00855866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от застрахователя</w:t>
            </w:r>
            <w:r w:rsidR="008B28F9" w:rsidRPr="001378B9">
              <w:rPr>
                <w:rFonts w:ascii="Times New Roman" w:hAnsi="Times New Roman"/>
                <w:b/>
                <w:u w:val="single"/>
                <w:lang w:val="bg-BG"/>
              </w:rPr>
              <w:t>: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FE6927" w:rsidRPr="001378B9" w:rsidRDefault="00FE6927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Въвежда се съответния код</w:t>
            </w:r>
            <w:r w:rsidR="00855866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от номенклатурата</w:t>
            </w:r>
            <w:r w:rsidR="00E11C2C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в Н</w:t>
            </w:r>
            <w:r w:rsidR="008B28F9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омера на </w:t>
            </w:r>
            <w:r w:rsidR="00E11C2C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застрахователната </w:t>
            </w:r>
            <w:proofErr w:type="gramStart"/>
            <w:r w:rsidR="00E11C2C" w:rsidRPr="001378B9">
              <w:rPr>
                <w:rFonts w:ascii="Times New Roman" w:hAnsi="Times New Roman"/>
                <w:b/>
                <w:u w:val="single"/>
                <w:lang w:val="bg-BG"/>
              </w:rPr>
              <w:t>полица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: </w:t>
            </w:r>
            <w:proofErr w:type="gramEnd"/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1</w:t>
            </w:r>
            <w:r w:rsidRPr="001378B9">
              <w:rPr>
                <w:rFonts w:ascii="Times New Roman" w:hAnsi="Times New Roman"/>
                <w:lang w:val="bg-BG"/>
              </w:rPr>
              <w:t xml:space="preserve"> - Задължителна застраховка “ГО” </w:t>
            </w:r>
            <w:r w:rsidRPr="001378B9">
              <w:rPr>
                <w:rFonts w:ascii="Times New Roman" w:hAnsi="Times New Roman"/>
                <w:lang w:val="bg-BG"/>
              </w:rPr>
              <w:lastRenderedPageBreak/>
              <w:t>на автомобилистите (ГО);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3 </w:t>
            </w:r>
            <w:r w:rsidRPr="001378B9">
              <w:rPr>
                <w:rFonts w:ascii="Times New Roman" w:hAnsi="Times New Roman"/>
                <w:lang w:val="bg-BG"/>
              </w:rPr>
              <w:t>- Комбинирана полица “ГО” на автомобилистите и задължителна “Злополука” на пътниците в средствата за обществен превоз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4 </w:t>
            </w:r>
            <w:r w:rsidRPr="001378B9">
              <w:rPr>
                <w:rFonts w:ascii="Times New Roman" w:hAnsi="Times New Roman"/>
                <w:lang w:val="bg-BG"/>
              </w:rPr>
              <w:t>– Гранична застраховка “Гражданска отговорност” на автомобилистите (ГГО);</w:t>
            </w:r>
          </w:p>
          <w:p w:rsidR="00E11C2C" w:rsidRPr="001378B9" w:rsidRDefault="00FE6927" w:rsidP="00E11C2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5</w:t>
            </w:r>
            <w:r w:rsidRPr="001378B9">
              <w:rPr>
                <w:rFonts w:ascii="Times New Roman" w:hAnsi="Times New Roman"/>
                <w:lang w:val="bg-BG"/>
              </w:rPr>
              <w:t xml:space="preserve"> - Комбинирани полици, включващи ГО на автомобилистите</w:t>
            </w:r>
            <w:r w:rsidR="00EB5108">
              <w:rPr>
                <w:rFonts w:ascii="Times New Roman" w:hAnsi="Times New Roman"/>
                <w:lang w:val="bg-BG"/>
              </w:rPr>
              <w:t xml:space="preserve"> и/или </w:t>
            </w:r>
            <w:r w:rsidR="00EB5108" w:rsidRPr="001378B9">
              <w:rPr>
                <w:rFonts w:ascii="Times New Roman" w:hAnsi="Times New Roman"/>
                <w:lang w:val="bg-BG"/>
              </w:rPr>
              <w:t>задължителна “Злополука” на пътниците в средствата за обществен превоз</w:t>
            </w:r>
            <w:r w:rsidR="007A4F3A">
              <w:rPr>
                <w:rFonts w:ascii="Times New Roman" w:hAnsi="Times New Roman"/>
                <w:lang w:val="bg-BG"/>
              </w:rPr>
              <w:t xml:space="preserve"> и </w:t>
            </w:r>
            <w:r w:rsidR="00EB5108">
              <w:rPr>
                <w:rFonts w:ascii="Times New Roman" w:hAnsi="Times New Roman"/>
                <w:lang w:val="bg-BG"/>
              </w:rPr>
              <w:t xml:space="preserve">други </w:t>
            </w:r>
            <w:r w:rsidRPr="001378B9">
              <w:rPr>
                <w:rFonts w:ascii="Times New Roman" w:hAnsi="Times New Roman"/>
                <w:lang w:val="bg-BG"/>
              </w:rPr>
              <w:t>доброволни застраховки</w:t>
            </w:r>
            <w:r w:rsidR="00E11C2C" w:rsidRPr="001378B9">
              <w:rPr>
                <w:rFonts w:ascii="Times New Roman" w:hAnsi="Times New Roman"/>
                <w:lang w:val="bg-BG"/>
              </w:rPr>
              <w:t>.</w:t>
            </w:r>
          </w:p>
          <w:p w:rsidR="003C3B04" w:rsidRPr="001378B9" w:rsidRDefault="003C3B04" w:rsidP="00E11C2C">
            <w:pPr>
              <w:rPr>
                <w:rFonts w:ascii="Times New Roman" w:hAnsi="Times New Roman"/>
                <w:lang w:val="bg-BG"/>
              </w:rPr>
            </w:pPr>
          </w:p>
          <w:p w:rsidR="0039066F" w:rsidRPr="001378B9" w:rsidRDefault="0039066F" w:rsidP="0039066F">
            <w:pPr>
              <w:rPr>
                <w:rFonts w:ascii="Times New Roman" w:hAnsi="Times New Roman"/>
                <w:lang w:val="bg-BG"/>
              </w:rPr>
            </w:pPr>
          </w:p>
          <w:p w:rsidR="0039066F" w:rsidRPr="001378B9" w:rsidRDefault="0039066F" w:rsidP="003C3B04">
            <w:pPr>
              <w:rPr>
                <w:rFonts w:ascii="Times New Roman" w:hAnsi="Times New Roman"/>
                <w:lang w:val="bg-BG"/>
              </w:rPr>
            </w:pPr>
          </w:p>
          <w:p w:rsidR="003C3B04" w:rsidRDefault="003C3B04" w:rsidP="0039066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*</w:t>
            </w:r>
            <w:r w:rsidR="0039066F" w:rsidRPr="001378B9">
              <w:rPr>
                <w:rFonts w:ascii="Times New Roman" w:hAnsi="Times New Roman"/>
                <w:lang w:val="bg-BG"/>
              </w:rPr>
              <w:t>К</w:t>
            </w:r>
            <w:r w:rsidRPr="001378B9">
              <w:rPr>
                <w:rFonts w:ascii="Times New Roman" w:hAnsi="Times New Roman"/>
                <w:lang w:val="bg-BG"/>
              </w:rPr>
              <w:t xml:space="preserve">од </w:t>
            </w:r>
            <w:r w:rsidR="0039066F" w:rsidRPr="001378B9">
              <w:rPr>
                <w:rFonts w:ascii="Times New Roman" w:hAnsi="Times New Roman"/>
                <w:lang w:val="bg-BG"/>
              </w:rPr>
              <w:t xml:space="preserve">6 е </w:t>
            </w:r>
            <w:proofErr w:type="gramStart"/>
            <w:r w:rsidR="0039066F" w:rsidRPr="001378B9">
              <w:rPr>
                <w:rFonts w:ascii="Times New Roman" w:hAnsi="Times New Roman"/>
                <w:lang w:val="bg-BG"/>
              </w:rPr>
              <w:t xml:space="preserve">заличен </w:t>
            </w:r>
            <w:proofErr w:type="gramEnd"/>
          </w:p>
          <w:p w:rsidR="006F6AE4" w:rsidRDefault="002F54FC" w:rsidP="00466A6A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2F54FC">
              <w:rPr>
                <w:rFonts w:ascii="Times New Roman" w:hAnsi="Times New Roman"/>
                <w:lang w:val="bg-BG"/>
              </w:rPr>
              <w:t xml:space="preserve">** </w:t>
            </w:r>
            <w:r w:rsidR="006F6AE4">
              <w:rPr>
                <w:rFonts w:ascii="Times New Roman" w:hAnsi="Times New Roman"/>
                <w:lang w:val="bg-BG"/>
              </w:rPr>
              <w:t>При</w:t>
            </w:r>
            <w:proofErr w:type="gramEnd"/>
            <w:r w:rsidR="006F6AE4">
              <w:rPr>
                <w:rFonts w:ascii="Times New Roman" w:hAnsi="Times New Roman"/>
                <w:lang w:val="bg-BG"/>
              </w:rPr>
              <w:t xml:space="preserve"> комбинирана застраховка „ГО“ и задължителна застраховка „Злополука“ на пътниците в средствата за обществен превоз задължително освен тази таблица се попълва и таблицата за задължителна застраховка „Злополука“ на пътниците в средствата за обществен превоз</w:t>
            </w:r>
            <w:r w:rsidR="00466A6A">
              <w:rPr>
                <w:rFonts w:ascii="Times New Roman" w:hAnsi="Times New Roman"/>
                <w:lang w:val="bg-BG"/>
              </w:rPr>
              <w:t xml:space="preserve"> по. т. 2 от настоящото приложение</w:t>
            </w:r>
            <w:r w:rsidR="006F6AE4">
              <w:rPr>
                <w:rFonts w:ascii="Times New Roman" w:hAnsi="Times New Roman"/>
                <w:lang w:val="bg-BG"/>
              </w:rPr>
              <w:t xml:space="preserve">. </w:t>
            </w:r>
          </w:p>
          <w:p w:rsidR="001E17B5" w:rsidRPr="001E17B5" w:rsidRDefault="002F54FC" w:rsidP="00466A6A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2F54FC">
              <w:rPr>
                <w:rFonts w:ascii="Times New Roman" w:hAnsi="Times New Roman"/>
                <w:lang w:val="bg-BG"/>
              </w:rPr>
              <w:t>***</w:t>
            </w:r>
            <w:r w:rsidR="001E17B5">
              <w:rPr>
                <w:rFonts w:ascii="Times New Roman" w:hAnsi="Times New Roman"/>
                <w:lang w:val="bg-BG"/>
              </w:rPr>
              <w:t xml:space="preserve"> При</w:t>
            </w:r>
            <w:proofErr w:type="gramEnd"/>
            <w:r w:rsidR="001E17B5">
              <w:rPr>
                <w:rFonts w:ascii="Times New Roman" w:hAnsi="Times New Roman"/>
                <w:lang w:val="bg-BG"/>
              </w:rPr>
              <w:t xml:space="preserve"> избор на комбиниране на задължителна застраховка „ГО“ и задължителна застраховка „Злополука“ на пътниците в средствата за обществен превоз ЕИСОУКР не допуска издаване на полица без да бъдат подадени данните за двете задължителни застраховки едновременно.</w:t>
            </w:r>
          </w:p>
        </w:tc>
      </w:tr>
      <w:tr w:rsidR="00FE6927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4.</w:t>
            </w:r>
          </w:p>
          <w:p w:rsidR="00FE6927" w:rsidRPr="00327448" w:rsidRDefault="00FE6927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застраховател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927" w:rsidRPr="001378B9" w:rsidRDefault="00FE6927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</w:t>
            </w:r>
            <w:r w:rsidR="00855866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от застрахователя</w:t>
            </w:r>
            <w:r w:rsidR="00E11C2C" w:rsidRPr="001378B9">
              <w:rPr>
                <w:rFonts w:ascii="Times New Roman" w:hAnsi="Times New Roman"/>
                <w:b/>
                <w:u w:val="single"/>
                <w:lang w:val="bg-BG"/>
              </w:rPr>
              <w:t>:</w:t>
            </w:r>
          </w:p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</w:p>
          <w:p w:rsidR="00FE6927" w:rsidRPr="001378B9" w:rsidRDefault="00E11C2C" w:rsidP="00E11C2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Въвежда се съответния код от номенклатурата на застрахователите</w:t>
            </w:r>
            <w:r w:rsidR="00B7058E" w:rsidRPr="001378B9">
              <w:rPr>
                <w:rFonts w:ascii="Times New Roman" w:hAnsi="Times New Roman"/>
                <w:b/>
                <w:u w:val="single"/>
                <w:lang w:val="bg-BG"/>
              </w:rPr>
              <w:t>.</w:t>
            </w:r>
          </w:p>
        </w:tc>
      </w:tr>
      <w:tr w:rsidR="00FE6927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5.</w:t>
            </w:r>
          </w:p>
          <w:p w:rsidR="00FE6927" w:rsidRPr="00327448" w:rsidRDefault="00FE6927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държава, в която обичайно се намира МПС по застрахователната полица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927" w:rsidRPr="001378B9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927" w:rsidRPr="001378B9" w:rsidRDefault="00FE6927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</w:t>
            </w:r>
            <w:r w:rsidR="0039066F" w:rsidRPr="001378B9">
              <w:rPr>
                <w:rFonts w:ascii="Times New Roman" w:hAnsi="Times New Roman"/>
                <w:b/>
                <w:u w:val="single"/>
                <w:lang w:val="bg-BG"/>
              </w:rPr>
              <w:t>се попълва задължително от застрахователя</w:t>
            </w:r>
            <w:r w:rsidR="0010073D">
              <w:rPr>
                <w:rFonts w:ascii="Times New Roman" w:hAnsi="Times New Roman"/>
                <w:b/>
                <w:u w:val="single"/>
                <w:lang w:val="bg-BG"/>
              </w:rPr>
              <w:t xml:space="preserve"> само </w:t>
            </w:r>
            <w:r w:rsidR="00104AC2">
              <w:rPr>
                <w:rFonts w:ascii="Times New Roman" w:hAnsi="Times New Roman"/>
                <w:b/>
                <w:u w:val="single"/>
                <w:lang w:val="bg-BG"/>
              </w:rPr>
              <w:t>при застраховка с код 4 (Гранична застраховка „Гражданска отговорност”).</w:t>
            </w:r>
          </w:p>
          <w:p w:rsidR="0039066F" w:rsidRPr="001378B9" w:rsidRDefault="0039066F" w:rsidP="0006129F">
            <w:pPr>
              <w:rPr>
                <w:rFonts w:ascii="Times New Roman" w:hAnsi="Times New Roman"/>
                <w:lang w:val="bg-BG"/>
              </w:rPr>
            </w:pPr>
          </w:p>
          <w:p w:rsidR="00FE6927" w:rsidRDefault="00FE692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държавата по стандарт (ISO 3166-1)</w:t>
            </w:r>
          </w:p>
          <w:p w:rsidR="0010073D" w:rsidRDefault="0010073D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При застраховки с код, различен от код 4, полето не се попълва</w:t>
            </w:r>
          </w:p>
          <w:p w:rsidR="00FF789F" w:rsidRPr="001378B9" w:rsidRDefault="00FF789F" w:rsidP="00104AC2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FF7FF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6.</w:t>
            </w:r>
          </w:p>
          <w:p w:rsidR="002E77D9" w:rsidRPr="00327448" w:rsidRDefault="002E77D9" w:rsidP="00FF7FFB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B81BE7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  <w:r w:rsidR="002B6959">
              <w:rPr>
                <w:rFonts w:ascii="Times New Roman" w:hAnsi="Times New Roman"/>
                <w:lang w:val="bg-BG"/>
              </w:rPr>
              <w:t xml:space="preserve"> на</w:t>
            </w:r>
            <w:r w:rsidRPr="001378B9">
              <w:rPr>
                <w:rFonts w:ascii="Times New Roman" w:hAnsi="Times New Roman"/>
                <w:lang w:val="bg-BG"/>
              </w:rPr>
              <w:t xml:space="preserve"> генериране в ЕИСОУКР 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договора </w:t>
            </w:r>
            <w:proofErr w:type="gram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FF7FF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FF7FFB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задължително. Полето се попълва автоматично от ЕИСОУКР.</w:t>
            </w:r>
          </w:p>
          <w:p w:rsidR="002E77D9" w:rsidRPr="001378B9" w:rsidRDefault="002E77D9" w:rsidP="00FF7FFB">
            <w:pPr>
              <w:rPr>
                <w:rFonts w:ascii="Times New Roman" w:hAnsi="Times New Roman"/>
                <w:lang w:val="bg-BG"/>
              </w:rPr>
            </w:pPr>
          </w:p>
          <w:p w:rsidR="002E77D9" w:rsidRPr="00273421" w:rsidRDefault="002E77D9" w:rsidP="00273421">
            <w:pPr>
              <w:rPr>
                <w:rFonts w:ascii="Times New Roman" w:hAnsi="Times New Roman"/>
                <w:lang w:val="bg-BG"/>
              </w:rPr>
            </w:pPr>
            <w:r w:rsidRPr="00273421">
              <w:rPr>
                <w:rFonts w:ascii="Times New Roman" w:hAnsi="Times New Roman"/>
                <w:lang w:val="bg-BG"/>
              </w:rPr>
              <w:t>Въвежда се по всички полици, които се сключват чрез ЕИСОУКР.</w:t>
            </w:r>
          </w:p>
          <w:p w:rsidR="002E77D9" w:rsidRPr="001378B9" w:rsidRDefault="002E77D9" w:rsidP="00FF7FFB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273421">
            <w:pPr>
              <w:pStyle w:val="ListParagraph"/>
              <w:ind w:left="1080"/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7342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FF7FF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7.</w:t>
            </w:r>
          </w:p>
          <w:p w:rsidR="00273421" w:rsidRPr="00327448" w:rsidRDefault="00273421" w:rsidP="00FF7FFB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3421" w:rsidRPr="001378B9" w:rsidRDefault="00273421" w:rsidP="00B81BE7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 xml:space="preserve">Дата и час на сключване на </w:t>
            </w:r>
            <w:r>
              <w:rPr>
                <w:rFonts w:ascii="Times New Roman" w:hAnsi="Times New Roman"/>
                <w:lang w:val="bg-BG"/>
              </w:rPr>
              <w:lastRenderedPageBreak/>
              <w:t>договора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3421" w:rsidRPr="001378B9" w:rsidRDefault="00273421" w:rsidP="00FF7FF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lastRenderedPageBreak/>
              <w:t>Дата и час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3421" w:rsidRPr="001378B9" w:rsidRDefault="00273421" w:rsidP="0027342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се попълва </w:t>
            </w:r>
            <w:r w:rsidR="00546E23">
              <w:rPr>
                <w:rFonts w:ascii="Times New Roman" w:hAnsi="Times New Roman"/>
                <w:b/>
                <w:u w:val="single"/>
                <w:lang w:val="bg-BG"/>
              </w:rPr>
              <w:t xml:space="preserve">от </w:t>
            </w:r>
            <w:r w:rsidR="00546E23">
              <w:rPr>
                <w:rFonts w:ascii="Times New Roman" w:hAnsi="Times New Roman"/>
                <w:b/>
                <w:u w:val="single"/>
                <w:lang w:val="bg-BG"/>
              </w:rPr>
              <w:lastRenderedPageBreak/>
              <w:t>застрахователя при присъствено сключване на договора</w:t>
            </w: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.</w:t>
            </w:r>
          </w:p>
          <w:p w:rsidR="00273421" w:rsidRPr="001378B9" w:rsidRDefault="00273421" w:rsidP="00273421">
            <w:pPr>
              <w:rPr>
                <w:rFonts w:ascii="Times New Roman" w:hAnsi="Times New Roman"/>
                <w:lang w:val="bg-BG"/>
              </w:rPr>
            </w:pPr>
          </w:p>
          <w:p w:rsidR="00273421" w:rsidRPr="001378B9" w:rsidRDefault="00273421" w:rsidP="00273421">
            <w:pPr>
              <w:rPr>
                <w:rFonts w:ascii="Times New Roman" w:hAnsi="Times New Roman"/>
                <w:b/>
                <w:lang w:val="bg-BG"/>
              </w:rPr>
            </w:pPr>
          </w:p>
          <w:p w:rsidR="00273421" w:rsidRPr="008F530C" w:rsidRDefault="00273421" w:rsidP="008F530C">
            <w:pPr>
              <w:rPr>
                <w:rFonts w:ascii="Times New Roman" w:hAnsi="Times New Roman"/>
                <w:lang w:val="bg-BG"/>
              </w:rPr>
            </w:pPr>
            <w:r w:rsidRPr="008F530C">
              <w:rPr>
                <w:rFonts w:ascii="Times New Roman" w:hAnsi="Times New Roman"/>
                <w:lang w:val="bg-BG"/>
              </w:rPr>
              <w:t>Датата и часа за сключване, отразени в полицата, зад</w:t>
            </w:r>
            <w:r w:rsidR="00546E23" w:rsidRPr="008F530C">
              <w:rPr>
                <w:rFonts w:ascii="Times New Roman" w:hAnsi="Times New Roman"/>
                <w:lang w:val="bg-BG"/>
              </w:rPr>
              <w:t>ължително трябва да съвпадат с</w:t>
            </w:r>
            <w:r w:rsidR="00CE79FD">
              <w:rPr>
                <w:rFonts w:ascii="Times New Roman" w:hAnsi="Times New Roman"/>
                <w:lang w:val="bg-BG"/>
              </w:rPr>
              <w:t xml:space="preserve"> датата и часа на</w:t>
            </w:r>
            <w:r w:rsidR="00546E23" w:rsidRPr="008F530C">
              <w:rPr>
                <w:rFonts w:ascii="Times New Roman" w:hAnsi="Times New Roman"/>
                <w:lang w:val="bg-BG"/>
              </w:rPr>
              <w:t xml:space="preserve"> сключване </w:t>
            </w:r>
            <w:r w:rsidRPr="008F530C">
              <w:rPr>
                <w:rFonts w:ascii="Times New Roman" w:hAnsi="Times New Roman"/>
                <w:lang w:val="bg-BG"/>
              </w:rPr>
              <w:t>на полицата</w:t>
            </w:r>
            <w:r w:rsidR="00546E23" w:rsidRPr="008F530C">
              <w:rPr>
                <w:rFonts w:ascii="Times New Roman" w:hAnsi="Times New Roman"/>
                <w:lang w:val="bg-BG"/>
              </w:rPr>
              <w:t xml:space="preserve">,отразени </w:t>
            </w:r>
            <w:r w:rsidR="008F530C" w:rsidRPr="008F530C">
              <w:rPr>
                <w:rFonts w:ascii="Times New Roman" w:hAnsi="Times New Roman"/>
                <w:lang w:val="bg-BG"/>
              </w:rPr>
              <w:t xml:space="preserve">в </w:t>
            </w:r>
            <w:r w:rsidRPr="008F530C">
              <w:rPr>
                <w:rFonts w:ascii="Times New Roman" w:hAnsi="Times New Roman"/>
                <w:lang w:val="bg-BG"/>
              </w:rPr>
              <w:t>ЕИСОУКР.</w:t>
            </w:r>
          </w:p>
          <w:p w:rsidR="00273421" w:rsidRPr="001378B9" w:rsidRDefault="00273421" w:rsidP="00FF7FFB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8.</w:t>
            </w:r>
          </w:p>
          <w:p w:rsidR="002E77D9" w:rsidRPr="00327448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Начална дата и час на </w:t>
            </w:r>
            <w:r w:rsidR="004E350A">
              <w:rPr>
                <w:rFonts w:ascii="Times New Roman" w:hAnsi="Times New Roman"/>
                <w:lang w:val="bg-BG"/>
              </w:rPr>
              <w:t xml:space="preserve">застрахователно </w:t>
            </w:r>
            <w:r w:rsidRPr="001378B9">
              <w:rPr>
                <w:rFonts w:ascii="Times New Roman" w:hAnsi="Times New Roman"/>
                <w:lang w:val="bg-BG"/>
              </w:rPr>
              <w:t>покритие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Началната дата и час на покритие може да не съвпада с Дата и час на сключване на договора; 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 Начална дата и час на покритието трябва да съответстват на началната дата и час на покритие, отбелязани в полицата.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3. ЕИСОУКР не допуска въвеждане на дата и час на покритие преди датата и часа на</w:t>
            </w:r>
            <w:r w:rsidR="00CB0284">
              <w:rPr>
                <w:rFonts w:ascii="Times New Roman" w:hAnsi="Times New Roman"/>
                <w:lang w:val="bg-BG"/>
              </w:rPr>
              <w:t xml:space="preserve"> генериране и датата и часа на</w:t>
            </w:r>
            <w:r w:rsidRPr="001378B9">
              <w:rPr>
                <w:rFonts w:ascii="Times New Roman" w:hAnsi="Times New Roman"/>
                <w:lang w:val="bg-BG"/>
              </w:rPr>
              <w:t xml:space="preserve"> сключване на договора</w:t>
            </w:r>
            <w:r w:rsidR="0053198F">
              <w:rPr>
                <w:rFonts w:ascii="Times New Roman" w:hAnsi="Times New Roman"/>
                <w:lang w:val="bg-BG"/>
              </w:rPr>
              <w:t>, ако е отразена такава</w:t>
            </w:r>
            <w:r w:rsidRPr="001378B9">
              <w:rPr>
                <w:rFonts w:ascii="Times New Roman" w:hAnsi="Times New Roman"/>
                <w:lang w:val="bg-BG"/>
              </w:rPr>
              <w:t xml:space="preserve">. 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A548C5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9.</w:t>
            </w:r>
          </w:p>
          <w:p w:rsidR="00A548C5" w:rsidRPr="00327448" w:rsidRDefault="00A548C5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8C5" w:rsidRPr="001378B9" w:rsidRDefault="00A548C5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Крайна дата и час на застрахователния договор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8C5" w:rsidRPr="001378B9" w:rsidRDefault="00A548C5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8C5" w:rsidRPr="001378B9" w:rsidRDefault="00A548C5" w:rsidP="00A548C5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A548C5" w:rsidRPr="001378B9" w:rsidRDefault="00A548C5" w:rsidP="00A548C5">
            <w:pPr>
              <w:rPr>
                <w:rFonts w:ascii="Times New Roman" w:hAnsi="Times New Roman"/>
                <w:b/>
                <w:lang w:val="bg-BG"/>
              </w:rPr>
            </w:pPr>
          </w:p>
          <w:p w:rsidR="00A548C5" w:rsidRPr="001378B9" w:rsidRDefault="00A548C5" w:rsidP="00A548C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Крайната дата и час на </w:t>
            </w:r>
            <w:r w:rsidR="002C79EA">
              <w:rPr>
                <w:rFonts w:ascii="Times New Roman" w:hAnsi="Times New Roman"/>
                <w:lang w:val="bg-BG"/>
              </w:rPr>
              <w:t>договора</w:t>
            </w:r>
            <w:r w:rsidRPr="001378B9">
              <w:rPr>
                <w:rFonts w:ascii="Times New Roman" w:hAnsi="Times New Roman"/>
                <w:lang w:val="bg-BG"/>
              </w:rPr>
              <w:t xml:space="preserve"> трябва да съответстват на крайната дата и час на </w:t>
            </w:r>
            <w:r>
              <w:rPr>
                <w:rFonts w:ascii="Times New Roman" w:hAnsi="Times New Roman"/>
                <w:lang w:val="bg-BG"/>
              </w:rPr>
              <w:t>договора</w:t>
            </w:r>
            <w:r w:rsidRPr="001378B9">
              <w:rPr>
                <w:rFonts w:ascii="Times New Roman" w:hAnsi="Times New Roman"/>
                <w:lang w:val="bg-BG"/>
              </w:rPr>
              <w:t>, отбелязани в полицата</w:t>
            </w:r>
            <w:r w:rsidR="002C79EA">
              <w:rPr>
                <w:rFonts w:ascii="Times New Roman" w:hAnsi="Times New Roman"/>
                <w:lang w:val="bg-BG"/>
              </w:rPr>
              <w:t>.</w:t>
            </w:r>
          </w:p>
          <w:p w:rsidR="00A548C5" w:rsidRPr="001378B9" w:rsidRDefault="00A548C5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448" w:rsidRDefault="0032744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10.</w:t>
            </w:r>
          </w:p>
          <w:p w:rsidR="002E77D9" w:rsidRPr="00327448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Крайна дата и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>час  на</w:t>
            </w:r>
            <w:proofErr w:type="gramEnd"/>
            <w:r w:rsidRPr="001378B9">
              <w:rPr>
                <w:rFonts w:ascii="Times New Roman" w:hAnsi="Times New Roman"/>
                <w:lang w:val="bg-BG"/>
              </w:rPr>
              <w:t xml:space="preserve"> </w:t>
            </w:r>
            <w:r w:rsidR="004E350A">
              <w:rPr>
                <w:rFonts w:ascii="Times New Roman" w:hAnsi="Times New Roman"/>
                <w:lang w:val="bg-BG"/>
              </w:rPr>
              <w:t xml:space="preserve">застрахователно </w:t>
            </w:r>
            <w:r w:rsidRPr="001378B9">
              <w:rPr>
                <w:rFonts w:ascii="Times New Roman" w:hAnsi="Times New Roman"/>
                <w:lang w:val="bg-BG"/>
              </w:rPr>
              <w:t>покритие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725D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и час </w:t>
            </w:r>
          </w:p>
        </w:tc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Крайната дата и час на покритието трябва да съответстват на крайната дата и час на </w:t>
            </w:r>
            <w:r w:rsidR="002C79EA">
              <w:rPr>
                <w:rFonts w:ascii="Times New Roman" w:hAnsi="Times New Roman"/>
                <w:lang w:val="bg-BG"/>
              </w:rPr>
              <w:t>покритие, отбелязани в полицата.</w:t>
            </w:r>
          </w:p>
          <w:p w:rsidR="002C79EA" w:rsidRPr="001378B9" w:rsidRDefault="002C79EA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При </w:t>
            </w:r>
            <w:proofErr w:type="spellStart"/>
            <w:r>
              <w:rPr>
                <w:rFonts w:ascii="Times New Roman" w:hAnsi="Times New Roman"/>
                <w:lang w:val="bg-BG"/>
              </w:rPr>
              <w:t>многодишните</w:t>
            </w:r>
            <w:proofErr w:type="spellEnd"/>
            <w:r>
              <w:rPr>
                <w:rFonts w:ascii="Times New Roman" w:hAnsi="Times New Roman"/>
                <w:lang w:val="bg-BG"/>
              </w:rPr>
              <w:t xml:space="preserve"> договори се отбелязва първият застрахователен период (следващи застрахов</w:t>
            </w:r>
            <w:r w:rsidR="002D1F21">
              <w:rPr>
                <w:rFonts w:ascii="Times New Roman" w:hAnsi="Times New Roman"/>
                <w:lang w:val="bg-BG"/>
              </w:rPr>
              <w:t>а</w:t>
            </w:r>
            <w:r>
              <w:rPr>
                <w:rFonts w:ascii="Times New Roman" w:hAnsi="Times New Roman"/>
                <w:lang w:val="bg-BG"/>
              </w:rPr>
              <w:t>телни периоди се отразяват с корекция).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3B523B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1378B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1B3" w:rsidRDefault="00B761B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11.</w:t>
            </w:r>
          </w:p>
          <w:p w:rsidR="002E77D9" w:rsidRPr="00B761B3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FF7FFB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Застраховащ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3B523B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Съгласно номенклатура </w:t>
            </w:r>
            <w:r w:rsidRPr="001378B9">
              <w:rPr>
                <w:rFonts w:ascii="Times New Roman" w:hAnsi="Times New Roman"/>
                <w:i/>
                <w:lang w:val="bg-BG"/>
              </w:rPr>
              <w:t>(Физическо или юридическо лице)</w:t>
            </w:r>
          </w:p>
        </w:tc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 Застраховащ е лицето, което е страна по застрахователния договор с всички данни, които се вписват в полицата, съгласно действащата нормативна уредба.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лицето: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 ФЛ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 ЮЛ</w:t>
            </w:r>
            <w:r w:rsidR="003C123C">
              <w:rPr>
                <w:rFonts w:ascii="Times New Roman" w:hAnsi="Times New Roman"/>
                <w:lang w:val="bg-BG"/>
              </w:rPr>
              <w:t xml:space="preserve"> или ЕТ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1B3" w:rsidRDefault="00B761B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12.</w:t>
            </w:r>
          </w:p>
          <w:p w:rsidR="002E77D9" w:rsidRPr="00B761B3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Име/Наименование на застраховащия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color w:val="C0504D" w:themeColor="accent2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lastRenderedPageBreak/>
              <w:t>За ФЛ –имена на лицето</w:t>
            </w:r>
            <w:r w:rsidR="00FF7FFB" w:rsidRPr="001378B9">
              <w:rPr>
                <w:rFonts w:ascii="Times New Roman" w:hAnsi="Times New Roman"/>
                <w:lang w:val="bg-BG"/>
              </w:rPr>
              <w:t xml:space="preserve"> съгласно документ за самоличност</w:t>
            </w:r>
            <w:r w:rsidRPr="001378B9">
              <w:rPr>
                <w:rFonts w:ascii="Times New Roman" w:hAnsi="Times New Roman"/>
                <w:lang w:val="bg-BG"/>
              </w:rPr>
              <w:t>;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 ЮЛ</w:t>
            </w:r>
            <w:r w:rsidR="00307785" w:rsidRPr="0067438C">
              <w:rPr>
                <w:rFonts w:ascii="Times New Roman" w:hAnsi="Times New Roman"/>
                <w:lang w:val="bg-BG"/>
              </w:rPr>
              <w:t>(и за ЕТ)</w:t>
            </w:r>
            <w:r w:rsidRPr="001378B9">
              <w:rPr>
                <w:rFonts w:ascii="Times New Roman" w:hAnsi="Times New Roman"/>
                <w:lang w:val="bg-BG"/>
              </w:rPr>
              <w:t xml:space="preserve"> – пълно наименование, съгласно регистрация</w:t>
            </w:r>
            <w:r w:rsidR="00D74236">
              <w:rPr>
                <w:rFonts w:ascii="Times New Roman" w:hAnsi="Times New Roman"/>
                <w:lang w:val="bg-BG"/>
              </w:rPr>
              <w:t>, включително имената на законния представител и на неговия пълномощник съгласно документи за самоличност</w:t>
            </w:r>
            <w:r w:rsidRPr="001378B9">
              <w:rPr>
                <w:rFonts w:ascii="Times New Roman" w:hAnsi="Times New Roman"/>
                <w:lang w:val="bg-BG"/>
              </w:rPr>
              <w:t xml:space="preserve">. 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1B3" w:rsidRDefault="00B761B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13.</w:t>
            </w:r>
          </w:p>
          <w:p w:rsidR="002E77D9" w:rsidRPr="00B761B3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B966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Тип на идентификатора </w:t>
            </w:r>
            <w:r w:rsidR="00B96695" w:rsidRPr="001378B9">
              <w:rPr>
                <w:rFonts w:ascii="Times New Roman" w:hAnsi="Times New Roman"/>
                <w:i/>
                <w:lang w:val="bg-BG"/>
              </w:rPr>
              <w:t>(ЕГН, ЛНЧ, ЕИК</w:t>
            </w:r>
            <w:r w:rsidR="00034015" w:rsidRPr="001378B9">
              <w:rPr>
                <w:rFonts w:ascii="Times New Roman" w:hAnsi="Times New Roman"/>
                <w:i/>
                <w:lang w:val="bg-BG"/>
              </w:rPr>
              <w:t>/БУЛСТАТ</w:t>
            </w:r>
            <w:r w:rsidRPr="001378B9">
              <w:rPr>
                <w:rFonts w:ascii="Times New Roman" w:hAnsi="Times New Roman"/>
                <w:i/>
                <w:lang w:val="bg-BG"/>
              </w:rPr>
              <w:t>)</w:t>
            </w:r>
            <w:r w:rsidRPr="001378B9">
              <w:rPr>
                <w:rFonts w:ascii="Times New Roman" w:hAnsi="Times New Roman"/>
                <w:lang w:val="bg-BG"/>
              </w:rPr>
              <w:t xml:space="preserve"> на застраховащия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3B523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b/>
                <w:sz w:val="24"/>
                <w:lang w:val="bg-BG"/>
              </w:rPr>
              <w:t>Полето се попълва задължително от застрахователя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.</w:t>
            </w:r>
          </w:p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По номенклатура за тип на идентификатор на лице:</w:t>
            </w:r>
          </w:p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1 - ЕГН</w:t>
            </w:r>
          </w:p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2 - ЛНЧ</w:t>
            </w:r>
          </w:p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3 – ЕИК/БУЛСТАТ</w:t>
            </w:r>
          </w:p>
          <w:p w:rsidR="00B96695" w:rsidRPr="001378B9" w:rsidRDefault="00B96695" w:rsidP="00B96695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4 – лице без нито един от посочените по-горе номера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1B3" w:rsidRDefault="00B761B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14.</w:t>
            </w:r>
          </w:p>
          <w:p w:rsidR="002E77D9" w:rsidRPr="00B761B3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74049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Данни за Типа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идентификатор </w:t>
            </w:r>
            <w:proofErr w:type="gramEnd"/>
          </w:p>
          <w:p w:rsidR="002E77D9" w:rsidRPr="001378B9" w:rsidRDefault="00B96695" w:rsidP="00B96695">
            <w:pPr>
              <w:rPr>
                <w:rFonts w:ascii="Times New Roman" w:hAnsi="Times New Roman"/>
                <w:i/>
                <w:lang w:val="bg-BG"/>
              </w:rPr>
            </w:pPr>
            <w:r w:rsidRPr="001378B9">
              <w:rPr>
                <w:rFonts w:ascii="Times New Roman" w:hAnsi="Times New Roman"/>
                <w:i/>
                <w:lang w:val="bg-BG"/>
              </w:rPr>
              <w:t>(ЕГН, ЛНЧ, ЕИК/БУЛСТАТ</w:t>
            </w:r>
            <w:r w:rsidR="002E77D9" w:rsidRPr="001378B9">
              <w:rPr>
                <w:rFonts w:ascii="Times New Roman" w:hAnsi="Times New Roman"/>
                <w:i/>
                <w:lang w:val="bg-BG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D3761C" w:rsidRDefault="002E77D9" w:rsidP="0006129F">
            <w:pPr>
              <w:rPr>
                <w:rFonts w:ascii="Times New Roman" w:hAnsi="Times New Roman"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91444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</w:t>
            </w:r>
            <w:r w:rsidR="00B96695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при попълнени в поле 1</w:t>
            </w:r>
            <w:r w:rsidR="008641B6">
              <w:rPr>
                <w:rFonts w:ascii="Times New Roman" w:hAnsi="Times New Roman"/>
                <w:b/>
                <w:u w:val="single"/>
                <w:lang w:val="bg-BG"/>
              </w:rPr>
              <w:t>3</w:t>
            </w:r>
            <w:r w:rsidR="00B96695"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 (Тип на идентификатора) номера по номенклатура от 1 до 3 включително:</w:t>
            </w:r>
          </w:p>
          <w:p w:rsidR="002E77D9" w:rsidRPr="001378B9" w:rsidRDefault="002E77D9" w:rsidP="00914441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91444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</w:t>
            </w:r>
            <w:r w:rsidR="0067438C">
              <w:rPr>
                <w:rFonts w:ascii="Times New Roman" w:hAnsi="Times New Roman"/>
                <w:lang w:val="bg-BG"/>
              </w:rPr>
              <w:t xml:space="preserve"> съгласно българското законодателство</w:t>
            </w:r>
            <w:r w:rsidRPr="001378B9">
              <w:rPr>
                <w:rFonts w:ascii="Times New Roman" w:hAnsi="Times New Roman"/>
                <w:lang w:val="bg-BG"/>
              </w:rPr>
              <w:t xml:space="preserve"> включва:</w:t>
            </w:r>
          </w:p>
          <w:p w:rsidR="002E77D9" w:rsidRPr="001378B9" w:rsidRDefault="002E77D9" w:rsidP="0091444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- 9 символа за ЕИК или Булстат;</w:t>
            </w:r>
          </w:p>
          <w:p w:rsidR="002E77D9" w:rsidRPr="001378B9" w:rsidRDefault="002E77D9" w:rsidP="0091444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- 13 символа за клон на юридическо лице;</w:t>
            </w:r>
          </w:p>
          <w:p w:rsidR="002E77D9" w:rsidRPr="001378B9" w:rsidRDefault="002E77D9" w:rsidP="0091444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- 10 символа за ЕГН или ЛНЧ.</w:t>
            </w:r>
          </w:p>
          <w:p w:rsidR="002E77D9" w:rsidRPr="001378B9" w:rsidRDefault="002E77D9" w:rsidP="00914441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7D39A3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1B3" w:rsidRDefault="00B761B3" w:rsidP="00740492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  <w:r w:rsidR="003E40AF">
              <w:rPr>
                <w:rFonts w:ascii="Times New Roman" w:hAnsi="Times New Roman"/>
                <w:lang w:val="bg-BG"/>
              </w:rPr>
              <w:t>5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2E77D9" w:rsidRPr="00B761B3" w:rsidRDefault="002E77D9" w:rsidP="00740492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на застраховащия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F54FC" w:rsidP="00D3761C">
            <w:pPr>
              <w:rPr>
                <w:rFonts w:ascii="Times New Roman" w:hAnsi="Times New Roman"/>
                <w:lang w:val="bg-BG"/>
              </w:rPr>
            </w:pPr>
            <w:r w:rsidRPr="002F54FC">
              <w:rPr>
                <w:u w:val="single"/>
                <w:lang w:val="bg-BG"/>
              </w:rPr>
              <w:t>Адрес</w:t>
            </w:r>
          </w:p>
        </w:tc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B966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Записва се задължително адрес</w:t>
            </w:r>
            <w:r w:rsidR="00B96695" w:rsidRPr="001378B9">
              <w:rPr>
                <w:rFonts w:ascii="Times New Roman" w:hAnsi="Times New Roman"/>
                <w:b/>
                <w:lang w:val="bg-BG"/>
              </w:rPr>
              <w:t>ът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за кореспонденция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16.</w:t>
            </w:r>
          </w:p>
          <w:p w:rsidR="002E77D9" w:rsidRPr="003E40AF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B55E3B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</w:t>
            </w:r>
            <w:r w:rsidR="002E77D9" w:rsidRPr="001378B9">
              <w:rPr>
                <w:rFonts w:ascii="Times New Roman" w:hAnsi="Times New Roman"/>
                <w:lang w:val="bg-BG"/>
              </w:rPr>
              <w:t>обственик на МПС съгласно свидетелството за регистрация на МПС</w:t>
            </w:r>
            <w:r w:rsidRPr="001378B9">
              <w:rPr>
                <w:rFonts w:ascii="Times New Roman" w:hAnsi="Times New Roman"/>
                <w:lang w:val="bg-BG"/>
              </w:rPr>
              <w:t xml:space="preserve"> (СРМПС)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662FB1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Съгласно номенклатура </w:t>
            </w:r>
            <w:r w:rsidRPr="001378B9">
              <w:rPr>
                <w:rFonts w:ascii="Times New Roman" w:hAnsi="Times New Roman"/>
                <w:i/>
                <w:lang w:val="bg-BG"/>
              </w:rPr>
              <w:t>(Физическо или юридическо лице)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при описаните по-долу условия:</w:t>
            </w:r>
          </w:p>
          <w:p w:rsidR="00B55E3B" w:rsidRPr="001378B9" w:rsidRDefault="00B55E3B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данните се извършва по номенклатура за тип на лицето: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1.ФЛ;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2.ЮЛ</w:t>
            </w:r>
            <w:r w:rsidR="006F3942">
              <w:rPr>
                <w:rFonts w:ascii="Times New Roman" w:hAnsi="Times New Roman"/>
                <w:lang w:val="bg-BG"/>
              </w:rPr>
              <w:t xml:space="preserve"> или ЕТ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B55E3B" w:rsidRPr="001378B9" w:rsidRDefault="00B55E3B" w:rsidP="00B55E3B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B55E3B" w:rsidRPr="001378B9" w:rsidRDefault="00B55E3B" w:rsidP="00B55E3B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 w:rsidR="00940995" w:rsidRPr="001378B9">
              <w:rPr>
                <w:rFonts w:ascii="Times New Roman" w:hAnsi="Times New Roman"/>
                <w:sz w:val="24"/>
                <w:lang w:val="bg-BG"/>
              </w:rPr>
              <w:t xml:space="preserve">, </w:t>
            </w:r>
            <w:proofErr w:type="spellStart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>регистриран</w:t>
            </w:r>
            <w:r w:rsidR="009B1F01" w:rsidRPr="00B02C64">
              <w:rPr>
                <w:rFonts w:ascii="Times New Roman" w:hAnsi="Times New Roman"/>
                <w:sz w:val="24"/>
                <w:lang w:val="bg-BG"/>
              </w:rPr>
              <w:t>о</w:t>
            </w:r>
            <w:r w:rsidR="00845AC3" w:rsidRPr="00B02C64">
              <w:rPr>
                <w:rFonts w:ascii="Times New Roman" w:hAnsi="Times New Roman"/>
                <w:sz w:val="24"/>
                <w:lang w:val="bg-BG"/>
              </w:rPr>
              <w:t>по</w:t>
            </w:r>
            <w:proofErr w:type="spellEnd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 xml:space="preserve"> Закона за движението по пътищата (</w:t>
            </w:r>
            <w:proofErr w:type="spellStart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>),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собственик на МПС е лицето/лицата, регистрирано/и в </w:t>
            </w:r>
            <w:r w:rsidR="00940995" w:rsidRPr="001378B9">
              <w:rPr>
                <w:rFonts w:ascii="Times New Roman" w:hAnsi="Times New Roman"/>
                <w:sz w:val="24"/>
                <w:lang w:val="bg-BG"/>
              </w:rPr>
              <w:t xml:space="preserve">позиция 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С.2 в СРМПС. </w:t>
            </w:r>
          </w:p>
          <w:p w:rsidR="00B55E3B" w:rsidRPr="001378B9" w:rsidRDefault="00B55E3B" w:rsidP="00B55E3B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При МПС</w:t>
            </w:r>
            <w:r w:rsidR="00940995" w:rsidRPr="00B02C64">
              <w:rPr>
                <w:rFonts w:ascii="Times New Roman" w:hAnsi="Times New Roman"/>
                <w:sz w:val="24"/>
                <w:lang w:val="bg-BG"/>
              </w:rPr>
              <w:t xml:space="preserve">, </w:t>
            </w:r>
            <w:proofErr w:type="spellStart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>регистриран</w:t>
            </w:r>
            <w:r w:rsidR="009B1F01" w:rsidRPr="00B02C64">
              <w:rPr>
                <w:rFonts w:ascii="Times New Roman" w:hAnsi="Times New Roman"/>
                <w:sz w:val="24"/>
                <w:lang w:val="bg-BG"/>
              </w:rPr>
              <w:t>о</w:t>
            </w:r>
            <w:r w:rsidR="00845AC3" w:rsidRPr="00B02C64">
              <w:rPr>
                <w:rFonts w:ascii="Times New Roman" w:hAnsi="Times New Roman"/>
                <w:sz w:val="24"/>
                <w:lang w:val="bg-BG"/>
              </w:rPr>
              <w:t>по</w:t>
            </w:r>
            <w:proofErr w:type="spellEnd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proofErr w:type="spellStart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940995" w:rsidRPr="00B02C64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полето не се попълва от застрахователя, данните се генерират от ЕИСОУКР въз 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lastRenderedPageBreak/>
              <w:t xml:space="preserve">основа на данните, предоставяни от МВР. </w:t>
            </w:r>
          </w:p>
          <w:p w:rsidR="00B55E3B" w:rsidRPr="001378B9" w:rsidRDefault="00B55E3B" w:rsidP="00B55E3B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B55E3B" w:rsidRPr="00B02C64" w:rsidRDefault="009250CA" w:rsidP="00B55E3B">
            <w:pPr>
              <w:rPr>
                <w:rFonts w:ascii="Times New Roman" w:hAnsi="Times New Roman"/>
                <w:sz w:val="24"/>
                <w:lang w:val="bg-BG"/>
              </w:rPr>
            </w:pPr>
            <w:r w:rsidRPr="00B02C64">
              <w:rPr>
                <w:rFonts w:ascii="Times New Roman" w:hAnsi="Times New Roman"/>
                <w:sz w:val="24"/>
                <w:lang w:val="bg-BG"/>
              </w:rPr>
              <w:t xml:space="preserve">2. При МПС, </w:t>
            </w:r>
            <w:proofErr w:type="spellStart"/>
            <w:r w:rsidRPr="00B02C64">
              <w:rPr>
                <w:rFonts w:ascii="Times New Roman" w:hAnsi="Times New Roman"/>
                <w:sz w:val="24"/>
                <w:lang w:val="bg-BG"/>
              </w:rPr>
              <w:t>регистриран</w:t>
            </w:r>
            <w:r w:rsidR="009B1F01" w:rsidRPr="00B02C64">
              <w:rPr>
                <w:rFonts w:ascii="Times New Roman" w:hAnsi="Times New Roman"/>
                <w:sz w:val="24"/>
                <w:lang w:val="bg-BG"/>
              </w:rPr>
              <w:t>о</w:t>
            </w:r>
            <w:r w:rsidR="00845AC3" w:rsidRPr="00B02C64">
              <w:rPr>
                <w:rFonts w:ascii="Times New Roman" w:hAnsi="Times New Roman"/>
                <w:sz w:val="24"/>
                <w:lang w:val="bg-BG"/>
              </w:rPr>
              <w:t>по</w:t>
            </w:r>
            <w:r w:rsidR="009B1F01" w:rsidRPr="00B02C64">
              <w:rPr>
                <w:rFonts w:ascii="Times New Roman" w:hAnsi="Times New Roman"/>
                <w:sz w:val="24"/>
                <w:lang w:val="bg-BG"/>
              </w:rPr>
              <w:t>Закона</w:t>
            </w:r>
            <w:proofErr w:type="spellEnd"/>
            <w:r w:rsidR="009B1F01" w:rsidRPr="00B02C64">
              <w:rPr>
                <w:rFonts w:ascii="Times New Roman" w:hAnsi="Times New Roman"/>
                <w:sz w:val="24"/>
                <w:lang w:val="bg-BG"/>
              </w:rPr>
              <w:t xml:space="preserve"> за регистрация и контрол на земеделската и горската техника (ЗРКЗГТ), полето се попълва от застрахователя съгласно Свидетелството за регистрация (СР).</w:t>
            </w:r>
          </w:p>
          <w:p w:rsidR="009250CA" w:rsidRPr="001378B9" w:rsidRDefault="009250CA" w:rsidP="00B55E3B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B55E3B" w:rsidRPr="001378B9" w:rsidRDefault="009B1F01" w:rsidP="00B55E3B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3</w:t>
            </w:r>
            <w:r w:rsidR="00B55E3B" w:rsidRPr="001378B9">
              <w:rPr>
                <w:rFonts w:ascii="Times New Roman" w:hAnsi="Times New Roman"/>
                <w:sz w:val="24"/>
                <w:lang w:val="bg-BG"/>
              </w:rPr>
              <w:t xml:space="preserve">. При </w:t>
            </w:r>
            <w:r w:rsidR="00DE7A1B" w:rsidRPr="001378B9">
              <w:rPr>
                <w:rFonts w:ascii="Times New Roman" w:hAnsi="Times New Roman"/>
                <w:sz w:val="24"/>
                <w:lang w:val="bg-BG"/>
              </w:rPr>
              <w:t>МПС</w:t>
            </w:r>
            <w:r w:rsidRPr="00B02C64">
              <w:rPr>
                <w:rFonts w:ascii="Times New Roman" w:hAnsi="Times New Roman"/>
                <w:sz w:val="24"/>
                <w:lang w:val="bg-BG"/>
              </w:rPr>
              <w:t>, което не е регистрирано по т. 1 или по т. 2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,</w:t>
            </w:r>
            <w:r w:rsidR="002F37C6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B55E3B" w:rsidRPr="001378B9">
              <w:rPr>
                <w:rFonts w:ascii="Times New Roman" w:hAnsi="Times New Roman"/>
                <w:sz w:val="24"/>
                <w:lang w:val="bg-BG"/>
              </w:rPr>
              <w:t>полето се попълва от застрахователя съгласно доказателства за собственост, предоставени от застраховащия.</w:t>
            </w:r>
          </w:p>
          <w:p w:rsidR="00B55E3B" w:rsidRPr="001378B9" w:rsidRDefault="00B55E3B" w:rsidP="00B55E3B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B55E3B" w:rsidRPr="001378B9" w:rsidRDefault="009B1F01" w:rsidP="00B55E3B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4</w:t>
            </w:r>
            <w:r w:rsidR="00B55E3B" w:rsidRPr="001378B9">
              <w:rPr>
                <w:rFonts w:ascii="Times New Roman" w:hAnsi="Times New Roman"/>
                <w:sz w:val="24"/>
                <w:lang w:val="bg-BG"/>
              </w:rPr>
              <w:t>. При Гранична застраховка “Гражданска отговорност” на автомобилистите полето не се попълва.</w:t>
            </w:r>
          </w:p>
          <w:p w:rsidR="00B55E3B" w:rsidRPr="001378B9" w:rsidRDefault="00B55E3B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1C485D" w:rsidRPr="001378B9" w:rsidRDefault="001C485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Забележка: при повече от един собственик ЕИСОУКР създава отделни полета за всеки</w:t>
            </w:r>
            <w:r w:rsidR="008921C9">
              <w:rPr>
                <w:rFonts w:ascii="Times New Roman" w:hAnsi="Times New Roman"/>
                <w:lang w:val="bg-BG"/>
              </w:rPr>
              <w:t xml:space="preserve"> отделен собственик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17.</w:t>
            </w:r>
          </w:p>
          <w:p w:rsidR="002E77D9" w:rsidRPr="003E40AF" w:rsidRDefault="002E77D9" w:rsidP="0006129F">
            <w:pPr>
              <w:rPr>
                <w:rFonts w:ascii="Times New Roman" w:hAnsi="Times New Roman"/>
                <w:color w:val="C00000"/>
                <w:highlight w:val="yellow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B55E3B" w:rsidP="00B55E3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Име/Наименование на</w:t>
            </w:r>
            <w:r w:rsidR="002E77D9" w:rsidRPr="001378B9">
              <w:rPr>
                <w:rFonts w:ascii="Times New Roman" w:hAnsi="Times New Roman"/>
                <w:lang w:val="bg-BG"/>
              </w:rPr>
              <w:t xml:space="preserve"> Собственика на МПС съгласно </w:t>
            </w:r>
            <w:r w:rsidRPr="001378B9">
              <w:rPr>
                <w:rFonts w:ascii="Times New Roman" w:hAnsi="Times New Roman"/>
                <w:lang w:val="bg-BG"/>
              </w:rPr>
              <w:t>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се попълва </w:t>
            </w:r>
            <w:proofErr w:type="spellStart"/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задължително</w:t>
            </w:r>
            <w:r w:rsidR="00FB5EF4" w:rsidRPr="0017059A">
              <w:rPr>
                <w:rFonts w:ascii="Times New Roman" w:hAnsi="Times New Roman"/>
                <w:b/>
                <w:u w:val="single"/>
                <w:lang w:val="bg-BG"/>
              </w:rPr>
              <w:t>при</w:t>
            </w:r>
            <w:proofErr w:type="spellEnd"/>
            <w:r w:rsidR="00FB5EF4" w:rsidRPr="0017059A">
              <w:rPr>
                <w:rFonts w:ascii="Times New Roman" w:hAnsi="Times New Roman"/>
                <w:b/>
                <w:u w:val="single"/>
                <w:lang w:val="bg-BG"/>
              </w:rPr>
              <w:t xml:space="preserve"> описаните по-долу условия</w:t>
            </w: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:</w:t>
            </w:r>
          </w:p>
          <w:p w:rsidR="00631C70" w:rsidRPr="001378B9" w:rsidRDefault="00631C70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631C70" w:rsidRPr="00372C54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372C54">
              <w:rPr>
                <w:rFonts w:ascii="Times New Roman" w:hAnsi="Times New Roman"/>
                <w:lang w:val="bg-BG"/>
              </w:rPr>
              <w:t>Попълването на данните включва</w:t>
            </w:r>
            <w:r w:rsidR="00FB5EF4" w:rsidRPr="00372C54">
              <w:rPr>
                <w:rFonts w:ascii="Times New Roman" w:hAnsi="Times New Roman"/>
                <w:lang w:val="bg-BG"/>
              </w:rPr>
              <w:t>:</w:t>
            </w:r>
          </w:p>
          <w:p w:rsidR="00631C70" w:rsidRPr="00372C54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372C54">
              <w:rPr>
                <w:rFonts w:ascii="Times New Roman" w:hAnsi="Times New Roman"/>
                <w:lang w:val="bg-BG"/>
              </w:rPr>
              <w:t>За ФЛ –имена на лицето съгласно СРМПС/документ за</w:t>
            </w:r>
            <w:r w:rsidR="00FB5EF4" w:rsidRPr="00372C54">
              <w:rPr>
                <w:rFonts w:ascii="Times New Roman" w:hAnsi="Times New Roman"/>
                <w:lang w:val="bg-BG"/>
              </w:rPr>
              <w:t xml:space="preserve"> собственост</w:t>
            </w:r>
            <w:r w:rsidRPr="00372C54">
              <w:rPr>
                <w:rFonts w:ascii="Times New Roman" w:hAnsi="Times New Roman"/>
                <w:lang w:val="bg-BG"/>
              </w:rPr>
              <w:t>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372C54">
              <w:rPr>
                <w:rFonts w:ascii="Times New Roman" w:hAnsi="Times New Roman"/>
                <w:lang w:val="bg-BG"/>
              </w:rPr>
              <w:t xml:space="preserve">За ЮЛ </w:t>
            </w:r>
            <w:r w:rsidR="00BD7846" w:rsidRPr="00372C54">
              <w:rPr>
                <w:rFonts w:ascii="Times New Roman" w:hAnsi="Times New Roman"/>
                <w:lang w:val="bg-BG"/>
              </w:rPr>
              <w:t xml:space="preserve">(и за ЕТ) </w:t>
            </w:r>
            <w:r w:rsidRPr="00372C54">
              <w:rPr>
                <w:rFonts w:ascii="Times New Roman" w:hAnsi="Times New Roman"/>
                <w:lang w:val="bg-BG"/>
              </w:rPr>
              <w:t xml:space="preserve">– наименование </w:t>
            </w:r>
            <w:r w:rsidR="0078227B" w:rsidRPr="00372C54">
              <w:rPr>
                <w:rFonts w:ascii="Times New Roman" w:hAnsi="Times New Roman"/>
                <w:lang w:val="bg-BG"/>
              </w:rPr>
              <w:t>съгласно СРМПС/документ за собственост</w:t>
            </w:r>
            <w:r w:rsidR="0017059A" w:rsidRPr="00372C54">
              <w:rPr>
                <w:rFonts w:ascii="Times New Roman" w:hAnsi="Times New Roman"/>
                <w:lang w:val="bg-BG"/>
              </w:rPr>
              <w:t xml:space="preserve"> и регистрация на лицето, когато МПС не е регистрирано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631C70" w:rsidRPr="001378B9" w:rsidRDefault="00631C70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FB5EF4" w:rsidRPr="00372C54" w:rsidRDefault="00FB5EF4" w:rsidP="00FB5EF4">
            <w:pPr>
              <w:rPr>
                <w:rFonts w:ascii="Times New Roman" w:hAnsi="Times New Roman"/>
                <w:sz w:val="24"/>
                <w:lang w:val="bg-BG"/>
              </w:rPr>
            </w:pPr>
            <w:r w:rsidRPr="00372C54">
              <w:rPr>
                <w:rFonts w:ascii="Times New Roman" w:hAnsi="Times New Roman"/>
                <w:sz w:val="24"/>
                <w:lang w:val="bg-BG"/>
              </w:rPr>
              <w:t xml:space="preserve">1. При МПС, регистрирано </w:t>
            </w:r>
            <w:r w:rsidR="00845AC3" w:rsidRPr="00372C54">
              <w:rPr>
                <w:rFonts w:ascii="Times New Roman" w:hAnsi="Times New Roman"/>
                <w:sz w:val="24"/>
                <w:lang w:val="bg-BG"/>
              </w:rPr>
              <w:t>п</w:t>
            </w:r>
            <w:r w:rsidRPr="00372C54">
              <w:rPr>
                <w:rFonts w:ascii="Times New Roman" w:hAnsi="Times New Roman"/>
                <w:sz w:val="24"/>
                <w:lang w:val="bg-BG"/>
              </w:rPr>
              <w:t xml:space="preserve">о </w:t>
            </w:r>
            <w:proofErr w:type="spellStart"/>
            <w:r w:rsidRPr="00372C54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372C54">
              <w:rPr>
                <w:rFonts w:ascii="Times New Roman" w:hAnsi="Times New Roman"/>
                <w:sz w:val="24"/>
                <w:lang w:val="bg-BG"/>
              </w:rPr>
              <w:t xml:space="preserve">, собственик на МПС е лицето/лицата, регистрирано/и в позиция С.2 в СРМПС. </w:t>
            </w:r>
          </w:p>
          <w:p w:rsidR="00FB5EF4" w:rsidRPr="001378B9" w:rsidRDefault="00FB5EF4" w:rsidP="00FB5EF4">
            <w:pPr>
              <w:rPr>
                <w:rFonts w:ascii="Times New Roman" w:hAnsi="Times New Roman"/>
                <w:sz w:val="24"/>
                <w:lang w:val="bg-BG"/>
              </w:rPr>
            </w:pPr>
            <w:r w:rsidRPr="00372C54">
              <w:rPr>
                <w:rFonts w:ascii="Times New Roman" w:hAnsi="Times New Roman"/>
                <w:sz w:val="24"/>
                <w:lang w:val="bg-BG"/>
              </w:rPr>
              <w:t xml:space="preserve">При МПС, регистрирано </w:t>
            </w:r>
            <w:r w:rsidR="00845AC3" w:rsidRPr="00372C54">
              <w:rPr>
                <w:rFonts w:ascii="Times New Roman" w:hAnsi="Times New Roman"/>
                <w:sz w:val="24"/>
                <w:lang w:val="bg-BG"/>
              </w:rPr>
              <w:t>п</w:t>
            </w:r>
            <w:r w:rsidRPr="00372C54">
              <w:rPr>
                <w:rFonts w:ascii="Times New Roman" w:hAnsi="Times New Roman"/>
                <w:sz w:val="24"/>
                <w:lang w:val="bg-BG"/>
              </w:rPr>
              <w:t xml:space="preserve">о </w:t>
            </w:r>
            <w:proofErr w:type="spellStart"/>
            <w:r w:rsidRPr="00372C54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372C54">
              <w:rPr>
                <w:rFonts w:ascii="Times New Roman" w:hAnsi="Times New Roman"/>
                <w:sz w:val="24"/>
                <w:lang w:val="bg-BG"/>
              </w:rPr>
              <w:t>, полето не се попълва от застрахователя, данните се генерират от ЕИСОУКР въз основа на данните, предоставяни от МВР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</w:p>
          <w:p w:rsidR="00FB5EF4" w:rsidRPr="001378B9" w:rsidRDefault="00FB5EF4" w:rsidP="00FB5EF4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FB5EF4" w:rsidRPr="00372C54" w:rsidRDefault="00FB5EF4" w:rsidP="00FB5EF4">
            <w:pPr>
              <w:rPr>
                <w:rFonts w:ascii="Times New Roman" w:hAnsi="Times New Roman"/>
                <w:sz w:val="24"/>
                <w:lang w:val="bg-BG"/>
              </w:rPr>
            </w:pPr>
            <w:r w:rsidRPr="00372C54">
              <w:rPr>
                <w:rFonts w:ascii="Times New Roman" w:hAnsi="Times New Roman"/>
                <w:sz w:val="24"/>
                <w:lang w:val="bg-BG"/>
              </w:rPr>
              <w:t xml:space="preserve">2. При МПС, регистрирано </w:t>
            </w:r>
            <w:r w:rsidR="00845AC3" w:rsidRPr="00372C54">
              <w:rPr>
                <w:rFonts w:ascii="Times New Roman" w:hAnsi="Times New Roman"/>
                <w:sz w:val="24"/>
                <w:lang w:val="bg-BG"/>
              </w:rPr>
              <w:t>п</w:t>
            </w:r>
            <w:r w:rsidRPr="00372C54">
              <w:rPr>
                <w:rFonts w:ascii="Times New Roman" w:hAnsi="Times New Roman"/>
                <w:sz w:val="24"/>
                <w:lang w:val="bg-BG"/>
              </w:rPr>
              <w:t xml:space="preserve">о ЗРКЗГТ, полето се попълва от </w:t>
            </w:r>
            <w:r w:rsidRPr="00372C54">
              <w:rPr>
                <w:rFonts w:ascii="Times New Roman" w:hAnsi="Times New Roman"/>
                <w:sz w:val="24"/>
                <w:lang w:val="bg-BG"/>
              </w:rPr>
              <w:lastRenderedPageBreak/>
              <w:t xml:space="preserve">застрахователя съгласно </w:t>
            </w:r>
            <w:r w:rsidR="00E04FB8" w:rsidRPr="00372C54">
              <w:rPr>
                <w:rFonts w:ascii="Times New Roman" w:hAnsi="Times New Roman"/>
                <w:sz w:val="24"/>
                <w:lang w:val="bg-BG"/>
              </w:rPr>
              <w:t xml:space="preserve">Позиция (А) „Собственик” на </w:t>
            </w:r>
            <w:r w:rsidRPr="00372C54">
              <w:rPr>
                <w:rFonts w:ascii="Times New Roman" w:hAnsi="Times New Roman"/>
                <w:sz w:val="24"/>
                <w:lang w:val="bg-BG"/>
              </w:rPr>
              <w:t>Свидетелството за регистрация (СР).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C485D" w:rsidRPr="001378B9" w:rsidRDefault="00FB5EF4" w:rsidP="001C485D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3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>. При МПС</w:t>
            </w:r>
            <w:r w:rsidRPr="00341453">
              <w:rPr>
                <w:rFonts w:ascii="Times New Roman" w:hAnsi="Times New Roman"/>
                <w:sz w:val="24"/>
                <w:lang w:val="bg-BG"/>
              </w:rPr>
              <w:t>, което не е регистрирано по т. 1 или по т. 2,</w:t>
            </w:r>
            <w:r w:rsidR="002F37C6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>полето се попълва от застрахователя съгласно доказателства за собственост, предоставени от застраховащия</w:t>
            </w:r>
            <w:r w:rsidR="00372C54">
              <w:rPr>
                <w:rFonts w:ascii="Times New Roman" w:hAnsi="Times New Roman"/>
                <w:sz w:val="24"/>
                <w:lang w:val="bg-BG"/>
              </w:rPr>
              <w:t xml:space="preserve"> и за регистрация на лицето, предоставени от застраховащия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>.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2E77D9" w:rsidRPr="001378B9" w:rsidRDefault="0078227B" w:rsidP="001C485D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4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>. При Гранична застраховка “Гражданска отговорност” на автомобилистите полето не се попълва.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7970F3">
            <w:pPr>
              <w:rPr>
                <w:rFonts w:ascii="Times New Roman" w:hAnsi="Times New Roman"/>
                <w:lang w:val="bg-BG"/>
              </w:rPr>
            </w:pPr>
          </w:p>
          <w:p w:rsidR="001C485D" w:rsidRPr="001378B9" w:rsidRDefault="001C485D" w:rsidP="007970F3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Забележка: при повече от един собственик ЕИСОУКР създава отделни полета за всеки</w:t>
            </w:r>
            <w:r w:rsidR="00960EDE">
              <w:rPr>
                <w:rFonts w:ascii="Times New Roman" w:hAnsi="Times New Roman"/>
                <w:lang w:val="bg-BG"/>
              </w:rPr>
              <w:t xml:space="preserve"> отделен собственик.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2D1E7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18.</w:t>
            </w:r>
          </w:p>
          <w:p w:rsidR="002E77D9" w:rsidRPr="003E40AF" w:rsidRDefault="002E77D9" w:rsidP="002D1E7C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74049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Тип 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идентификатор </w:t>
            </w:r>
            <w:proofErr w:type="gramEnd"/>
          </w:p>
          <w:p w:rsidR="002E77D9" w:rsidRPr="001378B9" w:rsidRDefault="002E77D9" w:rsidP="001C485D">
            <w:pPr>
              <w:rPr>
                <w:rFonts w:ascii="Times New Roman" w:hAnsi="Times New Roman"/>
                <w:i/>
                <w:lang w:val="bg-BG"/>
              </w:rPr>
            </w:pPr>
            <w:r w:rsidRPr="001378B9">
              <w:rPr>
                <w:rFonts w:ascii="Times New Roman" w:hAnsi="Times New Roman"/>
                <w:i/>
                <w:lang w:val="bg-BG"/>
              </w:rPr>
              <w:t>(ЕГН, ЛНЧ, ЕИ</w:t>
            </w:r>
            <w:r w:rsidR="001C485D" w:rsidRPr="001378B9">
              <w:rPr>
                <w:rFonts w:ascii="Times New Roman" w:hAnsi="Times New Roman"/>
                <w:i/>
                <w:lang w:val="bg-BG"/>
              </w:rPr>
              <w:t>К</w:t>
            </w:r>
            <w:r w:rsidR="00845AC3">
              <w:rPr>
                <w:rFonts w:ascii="Times New Roman" w:hAnsi="Times New Roman"/>
                <w:i/>
                <w:lang w:val="bg-BG"/>
              </w:rPr>
              <w:t>/БУЛСТАТ</w:t>
            </w:r>
            <w:r w:rsidRPr="001378B9">
              <w:rPr>
                <w:rFonts w:ascii="Times New Roman" w:hAnsi="Times New Roman"/>
                <w:i/>
                <w:lang w:val="bg-BG"/>
              </w:rPr>
              <w:t xml:space="preserve">) </w:t>
            </w:r>
            <w:r w:rsidRPr="001378B9">
              <w:rPr>
                <w:rFonts w:ascii="Times New Roman" w:hAnsi="Times New Roman"/>
                <w:lang w:val="bg-BG"/>
              </w:rPr>
              <w:t xml:space="preserve">за </w:t>
            </w:r>
            <w:r w:rsidR="001C485D" w:rsidRPr="001378B9">
              <w:rPr>
                <w:rFonts w:ascii="Times New Roman" w:hAnsi="Times New Roman"/>
                <w:lang w:val="bg-BG"/>
              </w:rPr>
              <w:t>с</w:t>
            </w:r>
            <w:r w:rsidRPr="001378B9">
              <w:rPr>
                <w:rFonts w:ascii="Times New Roman" w:hAnsi="Times New Roman"/>
                <w:lang w:val="bg-BG"/>
              </w:rPr>
              <w:t xml:space="preserve">обственика на МПС съгласно </w:t>
            </w:r>
            <w:r w:rsidR="001C485D" w:rsidRPr="001378B9">
              <w:rPr>
                <w:rFonts w:ascii="Times New Roman" w:hAnsi="Times New Roman"/>
                <w:lang w:val="bg-BG"/>
              </w:rPr>
              <w:t>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88293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FF75FA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</w:t>
            </w:r>
            <w:r w:rsidR="001C485D" w:rsidRPr="001378B9">
              <w:rPr>
                <w:rFonts w:ascii="Times New Roman" w:hAnsi="Times New Roman"/>
                <w:b/>
                <w:u w:val="single"/>
                <w:lang w:val="bg-BG"/>
              </w:rPr>
              <w:t>:</w:t>
            </w:r>
          </w:p>
          <w:p w:rsidR="001C485D" w:rsidRPr="001378B9" w:rsidRDefault="001C485D" w:rsidP="00FF75FA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идентификатор на застраховащия се попълва: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 – ЕГН;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 – ЛНЧ;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3 - ЕИК /БУЛСТАТ;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4 - 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лице без нито един от посочените по-горе номера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</w:p>
          <w:p w:rsidR="00631C70" w:rsidRPr="001378B9" w:rsidRDefault="00631C70" w:rsidP="00FF75FA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1C485D" w:rsidRPr="001378B9" w:rsidRDefault="001C485D" w:rsidP="001C485D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 w:rsidR="008921C9">
              <w:rPr>
                <w:rFonts w:ascii="Times New Roman" w:hAnsi="Times New Roman"/>
                <w:sz w:val="24"/>
                <w:lang w:val="bg-BG"/>
              </w:rPr>
              <w:t>,</w:t>
            </w:r>
            <w:r w:rsidR="008921C9" w:rsidRPr="00F47277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="008921C9" w:rsidRPr="00F47277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8921C9" w:rsidRPr="00F47277">
              <w:rPr>
                <w:rFonts w:ascii="Times New Roman" w:hAnsi="Times New Roman"/>
                <w:sz w:val="24"/>
                <w:lang w:val="bg-BG"/>
              </w:rPr>
              <w:t>,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 собственик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на МПС е лицето/лицата, регистрирано/и в</w:t>
            </w:r>
            <w:r w:rsidR="008921C9">
              <w:rPr>
                <w:rFonts w:ascii="Times New Roman" w:hAnsi="Times New Roman"/>
                <w:sz w:val="24"/>
                <w:lang w:val="bg-BG"/>
              </w:rPr>
              <w:t xml:space="preserve"> позиция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С.2 в СРМПС. 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При регистрирано МПС</w:t>
            </w:r>
            <w:r w:rsidR="008921C9">
              <w:rPr>
                <w:rFonts w:ascii="Times New Roman" w:hAnsi="Times New Roman"/>
                <w:sz w:val="24"/>
                <w:lang w:val="bg-BG"/>
              </w:rPr>
              <w:t xml:space="preserve">, </w:t>
            </w:r>
            <w:r w:rsidR="008921C9" w:rsidRPr="00F47277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="008921C9" w:rsidRPr="00F47277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8921C9" w:rsidRPr="00F47277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полето не се попълва от застрахователя, данните се генерират от ЕИСОУКР въз основа на данните, предоставяни от МВР. 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8921C9" w:rsidRPr="00F47277" w:rsidRDefault="008921C9" w:rsidP="008921C9">
            <w:pPr>
              <w:rPr>
                <w:rFonts w:ascii="Times New Roman" w:hAnsi="Times New Roman"/>
                <w:sz w:val="24"/>
                <w:lang w:val="bg-BG"/>
              </w:rPr>
            </w:pPr>
            <w:r w:rsidRPr="00F47277">
              <w:rPr>
                <w:rFonts w:ascii="Times New Roman" w:hAnsi="Times New Roman"/>
                <w:sz w:val="24"/>
                <w:lang w:val="bg-BG"/>
              </w:rPr>
              <w:t>2. При МПС, регистрирано по ЗРКЗГТ, полето се попълва от застрахователя съгласно</w:t>
            </w:r>
            <w:r w:rsidR="007D6B4D" w:rsidRPr="00F47277">
              <w:rPr>
                <w:rFonts w:ascii="Times New Roman" w:hAnsi="Times New Roman"/>
                <w:sz w:val="24"/>
                <w:lang w:val="bg-BG"/>
              </w:rPr>
              <w:t xml:space="preserve"> Позиция (А) „Собственик” на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 Свидетелството за регистрация (СР).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C485D" w:rsidRPr="001378B9" w:rsidRDefault="008921C9" w:rsidP="001C485D">
            <w:pPr>
              <w:rPr>
                <w:rFonts w:ascii="Times New Roman" w:hAnsi="Times New Roman"/>
                <w:sz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>3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>. При МПС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>, което не е регистрирано по т. 1 или по т. 2,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 xml:space="preserve"> полето се попълва от застрахователя съгласно доказателства за собственост, предоставени от застраховащия</w:t>
            </w:r>
            <w:r w:rsidR="00F47277">
              <w:rPr>
                <w:rFonts w:ascii="Times New Roman" w:hAnsi="Times New Roman"/>
                <w:sz w:val="24"/>
                <w:lang w:val="bg-BG"/>
              </w:rPr>
              <w:t xml:space="preserve"> и за регистрация на лицето, предоставени от застраховащия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>.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C485D" w:rsidRPr="001378B9" w:rsidRDefault="008921C9" w:rsidP="001C485D">
            <w:pPr>
              <w:rPr>
                <w:rFonts w:ascii="Times New Roman" w:hAnsi="Times New Roman"/>
                <w:u w:val="single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>4</w:t>
            </w:r>
            <w:r w:rsidR="001C485D" w:rsidRPr="001378B9">
              <w:rPr>
                <w:rFonts w:ascii="Times New Roman" w:hAnsi="Times New Roman"/>
                <w:sz w:val="24"/>
                <w:lang w:val="bg-BG"/>
              </w:rPr>
              <w:t>. При Гранична застраховка “Гражданска отговорност” на автомобилистите полето не се попълва.</w:t>
            </w:r>
          </w:p>
          <w:p w:rsidR="002E77D9" w:rsidRPr="001378B9" w:rsidRDefault="002E77D9" w:rsidP="00FF75FA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631C70" w:rsidP="00FF75F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Забележка: при повече от един собственик ЕИСОУКР създава отделни полета за всеки</w:t>
            </w:r>
            <w:r w:rsidR="00CC58D6">
              <w:rPr>
                <w:rFonts w:ascii="Times New Roman" w:hAnsi="Times New Roman"/>
                <w:lang w:val="bg-BG"/>
              </w:rPr>
              <w:t xml:space="preserve"> отделен собственик. 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740492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19.</w:t>
            </w:r>
          </w:p>
          <w:p w:rsidR="002E77D9" w:rsidRPr="003E40AF" w:rsidRDefault="002E77D9" w:rsidP="00740492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C347DA" w:rsidP="00CC58D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Данни за </w:t>
            </w:r>
            <w:r w:rsidR="002E77D9" w:rsidRPr="001378B9">
              <w:rPr>
                <w:rFonts w:ascii="Times New Roman" w:hAnsi="Times New Roman"/>
                <w:lang w:val="bg-BG"/>
              </w:rPr>
              <w:t>Идентификатор (</w:t>
            </w:r>
            <w:r w:rsidR="002E77D9" w:rsidRPr="001378B9">
              <w:rPr>
                <w:rFonts w:ascii="Times New Roman" w:hAnsi="Times New Roman"/>
                <w:i/>
                <w:lang w:val="bg-BG"/>
              </w:rPr>
              <w:t>ЕГН, ЛНЧ, ЕИК</w:t>
            </w:r>
            <w:r w:rsidR="00960EDE">
              <w:rPr>
                <w:rFonts w:ascii="Times New Roman" w:hAnsi="Times New Roman"/>
                <w:i/>
                <w:lang w:val="bg-BG"/>
              </w:rPr>
              <w:t>/</w:t>
            </w:r>
            <w:r w:rsidR="00CC58D6">
              <w:rPr>
                <w:rFonts w:ascii="Times New Roman" w:hAnsi="Times New Roman"/>
                <w:i/>
                <w:lang w:val="bg-BG"/>
              </w:rPr>
              <w:t>Б</w:t>
            </w:r>
            <w:r w:rsidR="00960EDE">
              <w:rPr>
                <w:rFonts w:ascii="Times New Roman" w:hAnsi="Times New Roman"/>
                <w:i/>
                <w:lang w:val="bg-BG"/>
              </w:rPr>
              <w:t>УЛСТАТ</w:t>
            </w:r>
            <w:r w:rsidR="002E77D9" w:rsidRPr="001378B9">
              <w:rPr>
                <w:rFonts w:ascii="Times New Roman" w:hAnsi="Times New Roman"/>
                <w:lang w:val="bg-BG"/>
              </w:rPr>
              <w:t xml:space="preserve">) за </w:t>
            </w:r>
            <w:r w:rsidR="001C485D" w:rsidRPr="001378B9">
              <w:rPr>
                <w:rFonts w:ascii="Times New Roman" w:hAnsi="Times New Roman"/>
                <w:lang w:val="bg-BG"/>
              </w:rPr>
              <w:t>с</w:t>
            </w:r>
            <w:r w:rsidR="002E77D9" w:rsidRPr="001378B9">
              <w:rPr>
                <w:rFonts w:ascii="Times New Roman" w:hAnsi="Times New Roman"/>
                <w:lang w:val="bg-BG"/>
              </w:rPr>
              <w:t xml:space="preserve">обственика на МПС съгласно </w:t>
            </w:r>
            <w:r w:rsidR="001C485D" w:rsidRPr="001378B9">
              <w:rPr>
                <w:rFonts w:ascii="Times New Roman" w:hAnsi="Times New Roman"/>
                <w:lang w:val="bg-BG"/>
              </w:rPr>
              <w:t>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задължително: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 включва: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- 9 символа за ЕИК или Булстат;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- 13 символа за клон на юридическо лице;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- 10 символа за ЕГН или ЛНЧ.</w:t>
            </w:r>
          </w:p>
          <w:p w:rsidR="00631C70" w:rsidRPr="001378B9" w:rsidRDefault="00631C70" w:rsidP="0006129F">
            <w:pPr>
              <w:rPr>
                <w:rFonts w:ascii="Times New Roman" w:hAnsi="Times New Roman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F47277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F47277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собственик на МПС е лицето/лицата, регистрирано/и в</w:t>
            </w:r>
            <w:r>
              <w:rPr>
                <w:rFonts w:ascii="Times New Roman" w:hAnsi="Times New Roman"/>
                <w:sz w:val="24"/>
                <w:lang w:val="bg-BG"/>
              </w:rPr>
              <w:t xml:space="preserve"> позиция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С.2 в СРМПС. 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При регистрирано МПС</w:t>
            </w:r>
            <w:r>
              <w:rPr>
                <w:rFonts w:ascii="Times New Roman" w:hAnsi="Times New Roman"/>
                <w:sz w:val="24"/>
                <w:lang w:val="bg-BG"/>
              </w:rPr>
              <w:t xml:space="preserve">, 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F47277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F47277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полето не се попълва от застрахователя, данните се генерират от ЕИСОУКР въз основа на данните, предоставяни от МВР. 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CC58D6" w:rsidRPr="00F47277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2. При МПС, регистрирано по ЗРКЗГТ, полето се попълва от застрахователя съгласно </w:t>
            </w:r>
            <w:r w:rsidR="007D6B4D" w:rsidRPr="00F47277">
              <w:rPr>
                <w:rFonts w:ascii="Times New Roman" w:hAnsi="Times New Roman"/>
                <w:sz w:val="24"/>
                <w:lang w:val="bg-BG"/>
              </w:rPr>
              <w:t xml:space="preserve">Позиция (А) „Собственик” на 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>Свидетелството за регистрация (СР).</w:t>
            </w:r>
          </w:p>
          <w:p w:rsidR="001C485D" w:rsidRPr="001378B9" w:rsidRDefault="001C485D" w:rsidP="001C485D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1C485D" w:rsidRPr="001378B9" w:rsidRDefault="001C485D" w:rsidP="001C485D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>3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. При МПС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, което не е регистрирано по т. 1 или по т. 2, 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полето се попълва от застрахователя съгласно доказателства за собственост, предоставени от застраховащия</w:t>
            </w:r>
            <w:r w:rsidR="00F47277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F47277">
              <w:rPr>
                <w:rFonts w:ascii="Times New Roman" w:hAnsi="Times New Roman"/>
                <w:sz w:val="24"/>
                <w:lang w:val="bg-BG"/>
              </w:rPr>
              <w:lastRenderedPageBreak/>
              <w:t>и за регистрация на лицето, предоставени от застраховащия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.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u w:val="single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>4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. При Гранична застраховка “Гражданска отговорност” на автомобилистите полето не се попълва.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lang w:val="bg-BG"/>
              </w:rPr>
            </w:pPr>
          </w:p>
          <w:p w:rsidR="001C485D" w:rsidRPr="001378B9" w:rsidRDefault="00CC58D6" w:rsidP="00CC58D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Забележка: при повече от един собственик ЕИСОУКР създава отделни полета за всеки</w:t>
            </w:r>
            <w:r>
              <w:rPr>
                <w:rFonts w:ascii="Times New Roman" w:hAnsi="Times New Roman"/>
                <w:lang w:val="bg-BG"/>
              </w:rPr>
              <w:t xml:space="preserve"> отделен собственик. </w:t>
            </w:r>
          </w:p>
          <w:p w:rsidR="002E77D9" w:rsidRPr="001378B9" w:rsidRDefault="002E77D9" w:rsidP="00CC58D6">
            <w:pPr>
              <w:rPr>
                <w:rFonts w:ascii="Times New Roman" w:hAnsi="Times New Roman"/>
                <w:strike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20.</w:t>
            </w:r>
          </w:p>
          <w:p w:rsidR="002E77D9" w:rsidRPr="003E40AF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1C485D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Адрес на собственика на МПС съгласно </w:t>
            </w:r>
            <w:r w:rsidR="001C485D" w:rsidRPr="001378B9">
              <w:rPr>
                <w:rFonts w:ascii="Times New Roman" w:hAnsi="Times New Roman"/>
                <w:lang w:val="bg-BG"/>
              </w:rPr>
              <w:t>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5B6CB8" w:rsidP="001C485D">
            <w:pPr>
              <w:rPr>
                <w:rFonts w:ascii="Times New Roman" w:hAnsi="Times New Roman"/>
                <w:lang w:val="bg-BG"/>
              </w:rPr>
            </w:pPr>
            <w:hyperlink w:anchor="_Полица_–_Гражданска" w:history="1">
              <w:r w:rsidR="002E77D9" w:rsidRPr="001378B9">
                <w:rPr>
                  <w:rStyle w:val="Hyperlink"/>
                  <w:rFonts w:ascii="Times New Roman" w:hAnsi="Times New Roman"/>
                  <w:lang w:val="bg-BG"/>
                </w:rPr>
                <w:t>Адрес</w:t>
              </w:r>
            </w:hyperlink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задължително: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F47277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F47277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собственик на МПС е лицето/лицата, регистрирано/и в</w:t>
            </w:r>
            <w:r>
              <w:rPr>
                <w:rFonts w:ascii="Times New Roman" w:hAnsi="Times New Roman"/>
                <w:sz w:val="24"/>
                <w:lang w:val="bg-BG"/>
              </w:rPr>
              <w:t xml:space="preserve"> позиция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С.2 в СРМПС. 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При регистрирано МПС</w:t>
            </w:r>
            <w:r>
              <w:rPr>
                <w:rFonts w:ascii="Times New Roman" w:hAnsi="Times New Roman"/>
                <w:sz w:val="24"/>
                <w:lang w:val="bg-BG"/>
              </w:rPr>
              <w:t xml:space="preserve">, 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F47277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F47277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полето не се попълва от застрахователя, данните се генерират от ЕИСОУКР въз основа на данните, предоставяни от МВР. 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CC58D6" w:rsidRPr="00F47277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 w:rsidRPr="00F47277">
              <w:rPr>
                <w:rFonts w:ascii="Times New Roman" w:hAnsi="Times New Roman"/>
                <w:sz w:val="24"/>
                <w:lang w:val="bg-BG"/>
              </w:rPr>
              <w:t>2. При МПС, регистрирано по ЗРКЗГТ, полето се попълва от застрахователя съгласно</w:t>
            </w:r>
            <w:r w:rsidR="007D6B4D" w:rsidRPr="00F47277">
              <w:rPr>
                <w:rFonts w:ascii="Times New Roman" w:hAnsi="Times New Roman"/>
                <w:sz w:val="24"/>
                <w:lang w:val="bg-BG"/>
              </w:rPr>
              <w:t xml:space="preserve"> Позиция (А) „Собственик” </w:t>
            </w:r>
            <w:proofErr w:type="spellStart"/>
            <w:r w:rsidR="007D6B4D" w:rsidRPr="00F47277">
              <w:rPr>
                <w:rFonts w:ascii="Times New Roman" w:hAnsi="Times New Roman"/>
                <w:sz w:val="24"/>
                <w:lang w:val="bg-BG"/>
              </w:rPr>
              <w:t>на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>Свидетелството</w:t>
            </w:r>
            <w:proofErr w:type="spellEnd"/>
            <w:r w:rsidRPr="00F47277">
              <w:rPr>
                <w:rFonts w:ascii="Times New Roman" w:hAnsi="Times New Roman"/>
                <w:sz w:val="24"/>
                <w:lang w:val="bg-BG"/>
              </w:rPr>
              <w:t xml:space="preserve"> за регистрация (СР).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>3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. При МПС</w:t>
            </w:r>
            <w:r w:rsidRPr="00F47277">
              <w:rPr>
                <w:rFonts w:ascii="Times New Roman" w:hAnsi="Times New Roman"/>
                <w:sz w:val="24"/>
                <w:lang w:val="bg-BG"/>
              </w:rPr>
              <w:t>, което не е регистрирано по т. 1 или по т. 2,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полето се попълва от застрахователя съгласно доказателства за собственост, предоставени от застраховащия</w:t>
            </w:r>
            <w:r w:rsidR="00F47277">
              <w:rPr>
                <w:rFonts w:ascii="Times New Roman" w:hAnsi="Times New Roman"/>
                <w:sz w:val="24"/>
                <w:lang w:val="bg-BG"/>
              </w:rPr>
              <w:t xml:space="preserve"> и за регистрация на лицето, предоставени от застраховащия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.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u w:val="single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>4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. При Гранична застраховка “Гражданска отговорност” на автомобилистите полето не се попълва.</w:t>
            </w:r>
          </w:p>
          <w:p w:rsidR="00CC58D6" w:rsidRPr="001378B9" w:rsidRDefault="00CC58D6" w:rsidP="00CC58D6">
            <w:pPr>
              <w:rPr>
                <w:rFonts w:ascii="Times New Roman" w:hAnsi="Times New Roman"/>
                <w:lang w:val="bg-BG"/>
              </w:rPr>
            </w:pPr>
          </w:p>
          <w:p w:rsidR="00CC58D6" w:rsidRPr="001378B9" w:rsidRDefault="00CC58D6" w:rsidP="00CC58D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Забележка: при повече от един собственик ЕИСОУКР създава отделни полета за всеки</w:t>
            </w:r>
            <w:r>
              <w:rPr>
                <w:rFonts w:ascii="Times New Roman" w:hAnsi="Times New Roman"/>
                <w:lang w:val="bg-BG"/>
              </w:rPr>
              <w:t xml:space="preserve"> отделен собственик. 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C36D9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21.</w:t>
            </w:r>
          </w:p>
          <w:p w:rsidR="00C36D91" w:rsidRPr="003E40AF" w:rsidRDefault="00C36D91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5E2D5C" w:rsidP="00C36D91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съгласно документ за промяна на собственост, представен в МВР от с</w:t>
            </w:r>
            <w:r w:rsidR="00C36D91" w:rsidRPr="001378B9">
              <w:rPr>
                <w:rFonts w:ascii="Times New Roman" w:hAnsi="Times New Roman"/>
                <w:lang w:val="bg-BG"/>
              </w:rPr>
              <w:t xml:space="preserve">обственик на МПС съгласно </w:t>
            </w:r>
            <w:r w:rsidRPr="001378B9">
              <w:rPr>
                <w:rFonts w:ascii="Times New Roman" w:hAnsi="Times New Roman"/>
                <w:lang w:val="bg-BG"/>
              </w:rPr>
              <w:t>СРМПС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6D91" w:rsidP="00C36D91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Съгласно номенклатура </w:t>
            </w:r>
            <w:r w:rsidRPr="001378B9">
              <w:rPr>
                <w:rFonts w:ascii="Times New Roman" w:hAnsi="Times New Roman"/>
                <w:i/>
                <w:lang w:val="bg-BG"/>
              </w:rPr>
              <w:t>(Физическо или юридическо лице)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D91" w:rsidRPr="001378B9" w:rsidRDefault="00C36D91" w:rsidP="00C36D9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при описаните по-долу условия: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данните се извършва по номенклатура за тип на лицето: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1.ФЛ;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1378B9">
              <w:rPr>
                <w:rFonts w:ascii="Times New Roman" w:hAnsi="Times New Roman"/>
                <w:lang w:val="bg-BG"/>
              </w:rPr>
              <w:t>2.</w:t>
            </w:r>
            <w:proofErr w:type="gramEnd"/>
            <w:r w:rsidRPr="001378B9">
              <w:rPr>
                <w:rFonts w:ascii="Times New Roman" w:hAnsi="Times New Roman"/>
                <w:lang w:val="bg-BG"/>
              </w:rPr>
              <w:t>ЮЛ</w:t>
            </w:r>
            <w:r w:rsidR="002F37C6">
              <w:rPr>
                <w:rFonts w:ascii="Times New Roman" w:hAnsi="Times New Roman"/>
                <w:lang w:val="bg-BG"/>
              </w:rPr>
              <w:t xml:space="preserve"> </w:t>
            </w:r>
            <w:r w:rsidR="00DC418F" w:rsidRPr="00A240B3">
              <w:rPr>
                <w:rFonts w:ascii="Times New Roman" w:hAnsi="Times New Roman"/>
                <w:lang w:val="bg-BG"/>
              </w:rPr>
              <w:t>и</w:t>
            </w:r>
            <w:r w:rsidR="00A240B3">
              <w:rPr>
                <w:rFonts w:ascii="Times New Roman" w:hAnsi="Times New Roman"/>
                <w:lang w:val="bg-BG"/>
              </w:rPr>
              <w:t>ли</w:t>
            </w:r>
            <w:r w:rsidR="00DC418F" w:rsidRPr="00A240B3">
              <w:rPr>
                <w:rFonts w:ascii="Times New Roman" w:hAnsi="Times New Roman"/>
                <w:lang w:val="bg-BG"/>
              </w:rPr>
              <w:t xml:space="preserve"> за ЕТ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631C70" w:rsidRPr="00A240B3" w:rsidRDefault="00C36D91" w:rsidP="00C36D91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1. При </w:t>
            </w:r>
            <w:r w:rsidR="009D64CA" w:rsidRPr="001378B9">
              <w:rPr>
                <w:rFonts w:ascii="Times New Roman" w:hAnsi="Times New Roman"/>
                <w:sz w:val="24"/>
                <w:lang w:val="bg-BG"/>
              </w:rPr>
              <w:t>МПС</w:t>
            </w:r>
            <w:r w:rsidR="009D64CA">
              <w:rPr>
                <w:rFonts w:ascii="Times New Roman" w:hAnsi="Times New Roman"/>
                <w:sz w:val="24"/>
                <w:lang w:val="bg-BG"/>
              </w:rPr>
              <w:t>,</w:t>
            </w:r>
            <w:r w:rsidR="009D64CA" w:rsidRPr="00A240B3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="009D64CA" w:rsidRPr="00A240B3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9D64CA" w:rsidRPr="00A240B3">
              <w:rPr>
                <w:rFonts w:ascii="Times New Roman" w:hAnsi="Times New Roman"/>
                <w:sz w:val="24"/>
                <w:lang w:val="bg-BG"/>
              </w:rPr>
              <w:t xml:space="preserve">, </w:t>
            </w:r>
            <w:r w:rsidR="005E2D5C" w:rsidRPr="00A240B3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proofErr w:type="spellStart"/>
            <w:r w:rsidR="005E2D5C" w:rsidRPr="00A240B3">
              <w:rPr>
                <w:rFonts w:ascii="Times New Roman" w:hAnsi="Times New Roman"/>
                <w:sz w:val="24"/>
                <w:lang w:val="bg-BG"/>
              </w:rPr>
              <w:t>приобретател</w:t>
            </w:r>
            <w:proofErr w:type="spellEnd"/>
            <w:r w:rsidR="005E2D5C" w:rsidRPr="00A240B3">
              <w:rPr>
                <w:rFonts w:ascii="Times New Roman" w:hAnsi="Times New Roman"/>
                <w:sz w:val="24"/>
                <w:lang w:val="bg-BG"/>
              </w:rPr>
              <w:t xml:space="preserve"> е лице, което е нов собственик на МПС съгласно документ за промяна на собственост, представен в МВР от</w:t>
            </w:r>
            <w:r w:rsidR="00631C70" w:rsidRPr="00A240B3">
              <w:rPr>
                <w:rFonts w:ascii="Times New Roman" w:hAnsi="Times New Roman"/>
                <w:sz w:val="24"/>
                <w:lang w:val="bg-BG"/>
              </w:rPr>
              <w:t xml:space="preserve"> регистрирания</w:t>
            </w:r>
            <w:r w:rsidR="005E2D5C" w:rsidRPr="00A240B3">
              <w:rPr>
                <w:rFonts w:ascii="Times New Roman" w:hAnsi="Times New Roman"/>
                <w:sz w:val="24"/>
                <w:lang w:val="bg-BG"/>
              </w:rPr>
              <w:t xml:space="preserve"> собственик на МПС съгласно СРМПС.  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sz w:val="24"/>
                <w:lang w:val="bg-BG"/>
              </w:rPr>
            </w:pPr>
            <w:r w:rsidRPr="00A240B3">
              <w:rPr>
                <w:rFonts w:ascii="Times New Roman" w:hAnsi="Times New Roman"/>
                <w:sz w:val="24"/>
                <w:lang w:val="bg-BG"/>
              </w:rPr>
              <w:t xml:space="preserve">При </w:t>
            </w:r>
            <w:r w:rsidR="009D64CA" w:rsidRPr="00A240B3">
              <w:rPr>
                <w:rFonts w:ascii="Times New Roman" w:hAnsi="Times New Roman"/>
                <w:sz w:val="24"/>
                <w:lang w:val="bg-BG"/>
              </w:rPr>
              <w:t xml:space="preserve">МПС, регистрирано по </w:t>
            </w:r>
            <w:proofErr w:type="spellStart"/>
            <w:r w:rsidR="009D64CA" w:rsidRPr="00A240B3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9D64CA" w:rsidRPr="00A240B3">
              <w:rPr>
                <w:rFonts w:ascii="Times New Roman" w:hAnsi="Times New Roman"/>
                <w:sz w:val="24"/>
                <w:lang w:val="bg-BG"/>
              </w:rPr>
              <w:t>,</w:t>
            </w:r>
            <w:r w:rsidR="002F37C6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полето не се попълва от застрахователя, данните се генерират от ЕИСОУКР въз основа на данните, предоставяни от </w:t>
            </w:r>
            <w:proofErr w:type="gramStart"/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МВР. </w:t>
            </w:r>
            <w:proofErr w:type="gramEnd"/>
          </w:p>
          <w:p w:rsidR="00C36D91" w:rsidRPr="001378B9" w:rsidRDefault="00C36D91" w:rsidP="00C36D91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A240B3" w:rsidRPr="00A240B3" w:rsidRDefault="009D64CA" w:rsidP="002A6E33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A240B3">
              <w:rPr>
                <w:rFonts w:ascii="Times New Roman" w:hAnsi="Times New Roman"/>
                <w:sz w:val="24"/>
                <w:lang w:val="bg-BG"/>
              </w:rPr>
              <w:t>Полето не се попълва при</w:t>
            </w:r>
            <w:r w:rsidR="00A240B3" w:rsidRPr="00A240B3">
              <w:rPr>
                <w:rFonts w:ascii="Times New Roman" w:hAnsi="Times New Roman"/>
                <w:sz w:val="24"/>
                <w:lang w:val="bg-BG"/>
              </w:rPr>
              <w:t>:</w:t>
            </w:r>
          </w:p>
          <w:p w:rsidR="00A240B3" w:rsidRPr="005B34F9" w:rsidRDefault="009D64CA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5B34F9">
              <w:rPr>
                <w:rFonts w:ascii="Times New Roman" w:hAnsi="Times New Roman"/>
                <w:sz w:val="24"/>
                <w:lang w:val="bg-BG"/>
              </w:rPr>
              <w:t xml:space="preserve">МПС, регистрирано по ЗРКЗГТ, </w:t>
            </w:r>
          </w:p>
          <w:p w:rsidR="00A240B3" w:rsidRPr="005B34F9" w:rsidRDefault="009D64CA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5B34F9">
              <w:rPr>
                <w:rFonts w:ascii="Times New Roman" w:hAnsi="Times New Roman"/>
                <w:sz w:val="24"/>
                <w:lang w:val="bg-BG"/>
              </w:rPr>
              <w:t>МПС, котето не е регистрирано от компетентен орган в Република България</w:t>
            </w:r>
            <w:r w:rsidR="00177EBF" w:rsidRPr="005B34F9">
              <w:rPr>
                <w:rFonts w:ascii="Times New Roman" w:hAnsi="Times New Roman"/>
                <w:sz w:val="24"/>
                <w:lang w:val="bg-BG"/>
              </w:rPr>
              <w:t xml:space="preserve"> и </w:t>
            </w:r>
          </w:p>
          <w:p w:rsidR="00C36D91" w:rsidRPr="005B34F9" w:rsidRDefault="005B34F9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5B34F9">
              <w:rPr>
                <w:rFonts w:ascii="Times New Roman" w:hAnsi="Times New Roman"/>
                <w:sz w:val="24"/>
                <w:lang w:val="bg-BG"/>
              </w:rPr>
              <w:t>е от трета държава, за което се скл</w:t>
            </w:r>
            <w:r>
              <w:rPr>
                <w:rFonts w:ascii="Times New Roman" w:hAnsi="Times New Roman"/>
                <w:sz w:val="24"/>
                <w:lang w:val="bg-BG"/>
              </w:rPr>
              <w:t>ю</w:t>
            </w:r>
            <w:r w:rsidRPr="005B34F9">
              <w:rPr>
                <w:rFonts w:ascii="Times New Roman" w:hAnsi="Times New Roman"/>
                <w:sz w:val="24"/>
                <w:lang w:val="bg-BG"/>
              </w:rPr>
              <w:t>чва</w:t>
            </w:r>
            <w:r w:rsidR="00177EBF" w:rsidRPr="005B34F9">
              <w:rPr>
                <w:rFonts w:ascii="Times New Roman" w:hAnsi="Times New Roman"/>
                <w:sz w:val="24"/>
                <w:lang w:val="bg-BG"/>
              </w:rPr>
              <w:t xml:space="preserve"> Гранична застраховка „Гражданска отговорност”</w:t>
            </w:r>
            <w:r w:rsidR="009D64CA" w:rsidRPr="005B34F9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</w:p>
          <w:p w:rsidR="009D64CA" w:rsidRPr="001378B9" w:rsidRDefault="009D64CA" w:rsidP="00C36D91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36D91" w:rsidRPr="001378B9" w:rsidRDefault="00C36D91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Забележка: при повече от един </w:t>
            </w:r>
            <w:proofErr w:type="spellStart"/>
            <w:r w:rsidR="00631C70"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ЕИСОУКР създава отделни полета за всеки</w:t>
            </w:r>
            <w:r w:rsidR="009D64CA">
              <w:rPr>
                <w:rFonts w:ascii="Times New Roman" w:hAnsi="Times New Roman"/>
                <w:lang w:val="bg-BG"/>
              </w:rPr>
              <w:t xml:space="preserve"> отделен </w:t>
            </w:r>
            <w:proofErr w:type="spellStart"/>
            <w:r w:rsidR="009D64CA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="009D64CA">
              <w:rPr>
                <w:rFonts w:ascii="Times New Roman" w:hAnsi="Times New Roman"/>
                <w:lang w:val="bg-BG"/>
              </w:rPr>
              <w:t xml:space="preserve">. </w:t>
            </w:r>
          </w:p>
        </w:tc>
      </w:tr>
      <w:tr w:rsidR="00C36D9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22.</w:t>
            </w:r>
          </w:p>
          <w:p w:rsidR="00C36D91" w:rsidRPr="003E40AF" w:rsidRDefault="00C36D91" w:rsidP="00C36D91">
            <w:pPr>
              <w:rPr>
                <w:rFonts w:ascii="Times New Roman" w:hAnsi="Times New Roman"/>
                <w:color w:val="C00000"/>
                <w:highlight w:val="yellow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Име/Наименование на </w:t>
            </w:r>
            <w:proofErr w:type="spellStart"/>
            <w:r w:rsidR="005E2D5C"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="005E2D5C" w:rsidRPr="001378B9">
              <w:rPr>
                <w:rFonts w:ascii="Times New Roman" w:hAnsi="Times New Roman"/>
                <w:lang w:val="bg-BG"/>
              </w:rPr>
              <w:t xml:space="preserve"> съгласно документ за промяна на собственост, представен в МВР от собственик на МПС съгласно 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D91" w:rsidRPr="001378B9" w:rsidRDefault="00C36D91" w:rsidP="00C36D9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</w:t>
            </w:r>
            <w:r w:rsidR="006F1466" w:rsidRPr="006F1466">
              <w:rPr>
                <w:rFonts w:ascii="Times New Roman" w:hAnsi="Times New Roman"/>
                <w:b/>
                <w:color w:val="C00000"/>
                <w:u w:val="single"/>
                <w:lang w:val="bg-BG"/>
              </w:rPr>
              <w:t xml:space="preserve">, </w:t>
            </w:r>
            <w:r w:rsidR="006F1466" w:rsidRPr="00F20B19">
              <w:rPr>
                <w:rFonts w:ascii="Times New Roman" w:hAnsi="Times New Roman"/>
                <w:b/>
                <w:u w:val="single"/>
                <w:lang w:val="bg-BG"/>
              </w:rPr>
              <w:t>ако е попълнено поле „</w:t>
            </w:r>
            <w:proofErr w:type="spellStart"/>
            <w:r w:rsidR="006F1466" w:rsidRPr="00F20B19">
              <w:rPr>
                <w:rFonts w:ascii="Times New Roman" w:hAnsi="Times New Roman"/>
                <w:b/>
                <w:u w:val="single"/>
                <w:lang w:val="bg-BG"/>
              </w:rPr>
              <w:t>Приобретател</w:t>
            </w:r>
            <w:proofErr w:type="spellEnd"/>
            <w:r w:rsidR="006F1466" w:rsidRPr="00F20B19">
              <w:rPr>
                <w:rFonts w:ascii="Times New Roman" w:hAnsi="Times New Roman"/>
                <w:b/>
                <w:u w:val="single"/>
                <w:lang w:val="bg-BG"/>
              </w:rPr>
              <w:t xml:space="preserve"> съгласно документ за промяна на собственост”</w:t>
            </w: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: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данните се включва</w:t>
            </w:r>
          </w:p>
          <w:p w:rsidR="00631C70" w:rsidRPr="00F20B1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 ФЛ –имена на лицето съгласно </w:t>
            </w:r>
            <w:r w:rsidR="00177EBF" w:rsidRPr="00F20B19">
              <w:rPr>
                <w:rFonts w:ascii="Times New Roman" w:hAnsi="Times New Roman"/>
                <w:lang w:val="bg-BG"/>
              </w:rPr>
              <w:t>документ за промяна на собственост, представен в МВР</w:t>
            </w:r>
            <w:r w:rsidRPr="00F20B19">
              <w:rPr>
                <w:rFonts w:ascii="Times New Roman" w:hAnsi="Times New Roman"/>
                <w:lang w:val="bg-BG"/>
              </w:rPr>
              <w:t>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F20B19">
              <w:rPr>
                <w:rFonts w:ascii="Times New Roman" w:hAnsi="Times New Roman"/>
                <w:lang w:val="bg-BG"/>
              </w:rPr>
              <w:t xml:space="preserve">За ЮЛ </w:t>
            </w:r>
            <w:r w:rsidR="00DC418F" w:rsidRPr="00F20B19">
              <w:rPr>
                <w:rFonts w:ascii="Times New Roman" w:hAnsi="Times New Roman"/>
                <w:lang w:val="bg-BG"/>
              </w:rPr>
              <w:t xml:space="preserve">(и за ЕТ) </w:t>
            </w:r>
            <w:r w:rsidRPr="00F20B19">
              <w:rPr>
                <w:rFonts w:ascii="Times New Roman" w:hAnsi="Times New Roman"/>
                <w:lang w:val="bg-BG"/>
              </w:rPr>
              <w:t>– наименование по регистрация</w:t>
            </w:r>
            <w:r w:rsidR="00177EBF" w:rsidRPr="00F20B19">
              <w:rPr>
                <w:rFonts w:ascii="Times New Roman" w:hAnsi="Times New Roman"/>
                <w:lang w:val="bg-BG"/>
              </w:rPr>
              <w:t>, съгласно документ за промяна на собственост, представен в МВР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F20B19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F20B19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F20B19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 </w:t>
            </w:r>
            <w:proofErr w:type="spellStart"/>
            <w:r w:rsidRPr="001378B9">
              <w:rPr>
                <w:rFonts w:ascii="Times New Roman" w:hAnsi="Times New Roman"/>
                <w:sz w:val="24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е лице, което е нов собственик на МПС  съгласно документ за промяна на собственост, представен в МВР от регистрирания собственик на МПС съгласно СРМПС.  </w:t>
            </w:r>
          </w:p>
          <w:p w:rsidR="00177EBF" w:rsidRPr="00F20B1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F20B19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F20B19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F20B19">
              <w:rPr>
                <w:rFonts w:ascii="Times New Roman" w:hAnsi="Times New Roman"/>
                <w:sz w:val="24"/>
                <w:lang w:val="bg-BG"/>
              </w:rPr>
              <w:t xml:space="preserve">, полето не се попълва от застрахователя, данните се генерират от ЕИСОУКР въз основа на данните, предоставяни от МВР. </w:t>
            </w:r>
          </w:p>
          <w:p w:rsidR="00177EBF" w:rsidRPr="00F20B19" w:rsidRDefault="00177EBF" w:rsidP="00177EBF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F20B19" w:rsidRPr="00A240B3" w:rsidRDefault="00177EBF" w:rsidP="00F20B19">
            <w:pPr>
              <w:pStyle w:val="ListParagraph"/>
              <w:rPr>
                <w:rFonts w:ascii="Times New Roman" w:hAnsi="Times New Roman"/>
                <w:sz w:val="24"/>
                <w:lang w:val="bg-BG"/>
              </w:rPr>
            </w:pPr>
            <w:r w:rsidRPr="009D64CA">
              <w:rPr>
                <w:rFonts w:ascii="Times New Roman" w:hAnsi="Times New Roman"/>
                <w:color w:val="C00000"/>
                <w:sz w:val="24"/>
                <w:lang w:val="bg-BG"/>
              </w:rPr>
              <w:t xml:space="preserve">2. </w:t>
            </w:r>
            <w:r w:rsidR="00F20B19" w:rsidRPr="00A240B3">
              <w:rPr>
                <w:rFonts w:ascii="Times New Roman" w:hAnsi="Times New Roman"/>
                <w:sz w:val="24"/>
                <w:lang w:val="bg-BG"/>
              </w:rPr>
              <w:t>Полето не се попълва при:</w:t>
            </w:r>
          </w:p>
          <w:p w:rsidR="00F20B19" w:rsidRPr="005B34F9" w:rsidRDefault="00F20B19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5B34F9">
              <w:rPr>
                <w:rFonts w:ascii="Times New Roman" w:hAnsi="Times New Roman"/>
                <w:sz w:val="24"/>
                <w:lang w:val="bg-BG"/>
              </w:rPr>
              <w:t xml:space="preserve">МПС, регистрирано по ЗРКЗГТ, </w:t>
            </w:r>
          </w:p>
          <w:p w:rsidR="00F20B19" w:rsidRPr="005B34F9" w:rsidRDefault="00F20B19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5B34F9">
              <w:rPr>
                <w:rFonts w:ascii="Times New Roman" w:hAnsi="Times New Roman"/>
                <w:sz w:val="24"/>
                <w:lang w:val="bg-BG"/>
              </w:rPr>
              <w:t xml:space="preserve">МПС, котето не е регистрирано от компетентен орган в Република България и </w:t>
            </w:r>
          </w:p>
          <w:p w:rsidR="00177EBF" w:rsidRPr="00F20B19" w:rsidRDefault="00F20B19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C00000"/>
                <w:sz w:val="24"/>
                <w:lang w:val="bg-BG"/>
              </w:rPr>
            </w:pPr>
            <w:r w:rsidRPr="00F20B19">
              <w:rPr>
                <w:rFonts w:ascii="Times New Roman" w:hAnsi="Times New Roman"/>
                <w:sz w:val="24"/>
                <w:lang w:val="bg-BG"/>
              </w:rPr>
              <w:t>е от трета държава, за което се сключва Гранична застраховка „Гражданска отговорност”.</w:t>
            </w: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36D91" w:rsidRPr="001378B9" w:rsidRDefault="00177EBF" w:rsidP="00177EB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Забележка: при повече от един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ЕИСОУКР създава отделни полета за всеки</w:t>
            </w:r>
            <w:r>
              <w:rPr>
                <w:rFonts w:ascii="Times New Roman" w:hAnsi="Times New Roman"/>
                <w:lang w:val="bg-BG"/>
              </w:rPr>
              <w:t xml:space="preserve"> отделен </w:t>
            </w:r>
            <w:proofErr w:type="spellStart"/>
            <w:r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C36D9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23.</w:t>
            </w:r>
          </w:p>
          <w:p w:rsidR="00C36D91" w:rsidRPr="003E40AF" w:rsidRDefault="00C36D91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Тип 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идентификатор </w:t>
            </w:r>
            <w:proofErr w:type="gramEnd"/>
          </w:p>
          <w:p w:rsidR="00C36D91" w:rsidRPr="001378B9" w:rsidRDefault="00C36D91" w:rsidP="00C36D91">
            <w:pPr>
              <w:rPr>
                <w:rFonts w:ascii="Times New Roman" w:hAnsi="Times New Roman"/>
                <w:i/>
                <w:lang w:val="bg-BG"/>
              </w:rPr>
            </w:pPr>
            <w:r w:rsidRPr="001378B9">
              <w:rPr>
                <w:rFonts w:ascii="Times New Roman" w:hAnsi="Times New Roman"/>
                <w:i/>
                <w:lang w:val="bg-BG"/>
              </w:rPr>
              <w:t>(ЕГН, ЛНЧ, ЕИК</w:t>
            </w:r>
            <w:r w:rsidR="00177EBF">
              <w:rPr>
                <w:rFonts w:ascii="Times New Roman" w:hAnsi="Times New Roman"/>
                <w:i/>
                <w:lang w:val="bg-BG"/>
              </w:rPr>
              <w:t>/БУЛСТАТ</w:t>
            </w:r>
            <w:r w:rsidRPr="001378B9">
              <w:rPr>
                <w:rFonts w:ascii="Times New Roman" w:hAnsi="Times New Roman"/>
                <w:i/>
                <w:lang w:val="bg-BG"/>
              </w:rPr>
              <w:t xml:space="preserve">) </w:t>
            </w:r>
            <w:r w:rsidRPr="001378B9">
              <w:rPr>
                <w:rFonts w:ascii="Times New Roman" w:hAnsi="Times New Roman"/>
                <w:lang w:val="bg-BG"/>
              </w:rPr>
              <w:t xml:space="preserve">за </w:t>
            </w:r>
            <w:proofErr w:type="spellStart"/>
            <w:r w:rsidR="005E2D5C"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="005E2D5C" w:rsidRPr="001378B9">
              <w:rPr>
                <w:rFonts w:ascii="Times New Roman" w:hAnsi="Times New Roman"/>
                <w:lang w:val="bg-BG"/>
              </w:rPr>
              <w:t xml:space="preserve"> съгласно документ за промяна на собственост, представен в МВР от собственик на МПС съгласно 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D91" w:rsidRPr="001378B9" w:rsidRDefault="00C36D91" w:rsidP="00C36D9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</w:t>
            </w:r>
            <w:r w:rsidR="006F1466" w:rsidRPr="006F1466">
              <w:rPr>
                <w:rFonts w:ascii="Times New Roman" w:hAnsi="Times New Roman"/>
                <w:b/>
                <w:color w:val="C00000"/>
                <w:u w:val="single"/>
                <w:lang w:val="bg-BG"/>
              </w:rPr>
              <w:t xml:space="preserve">, </w:t>
            </w:r>
            <w:r w:rsidR="006F1466" w:rsidRPr="004B6305">
              <w:rPr>
                <w:rFonts w:ascii="Times New Roman" w:hAnsi="Times New Roman"/>
                <w:b/>
                <w:u w:val="single"/>
                <w:lang w:val="bg-BG"/>
              </w:rPr>
              <w:t>ако е попълнено поле „</w:t>
            </w:r>
            <w:proofErr w:type="spellStart"/>
            <w:r w:rsidR="006F1466" w:rsidRPr="004B6305">
              <w:rPr>
                <w:rFonts w:ascii="Times New Roman" w:hAnsi="Times New Roman"/>
                <w:b/>
                <w:u w:val="single"/>
                <w:lang w:val="bg-BG"/>
              </w:rPr>
              <w:t>Приобретател</w:t>
            </w:r>
            <w:proofErr w:type="spellEnd"/>
            <w:r w:rsidR="006F1466" w:rsidRPr="004B6305">
              <w:rPr>
                <w:rFonts w:ascii="Times New Roman" w:hAnsi="Times New Roman"/>
                <w:b/>
                <w:u w:val="single"/>
                <w:lang w:val="bg-BG"/>
              </w:rPr>
              <w:t xml:space="preserve"> съгласно документ за промяна на собственост”</w:t>
            </w:r>
            <w:r w:rsidRPr="004B6305">
              <w:rPr>
                <w:rFonts w:ascii="Times New Roman" w:hAnsi="Times New Roman"/>
                <w:b/>
                <w:u w:val="single"/>
                <w:lang w:val="bg-BG"/>
              </w:rPr>
              <w:t>: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идентификатор на застраховащия се попълва: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 – ЕГН;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 – ЛНЧ;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3 - ЕИК /БУЛСТАТ;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4 - 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лице без нито един от посочените по-горе номера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77EBF" w:rsidRPr="004B6305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="002D1F21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4B6305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proofErr w:type="gramStart"/>
            <w:r w:rsidRPr="004B630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4B6305">
              <w:rPr>
                <w:rFonts w:ascii="Times New Roman" w:hAnsi="Times New Roman"/>
                <w:sz w:val="24"/>
                <w:lang w:val="bg-BG"/>
              </w:rPr>
              <w:t xml:space="preserve">,  </w:t>
            </w:r>
            <w:proofErr w:type="spellStart"/>
            <w:r w:rsidRPr="004B6305">
              <w:rPr>
                <w:rFonts w:ascii="Times New Roman" w:hAnsi="Times New Roman"/>
                <w:sz w:val="24"/>
                <w:lang w:val="bg-BG"/>
              </w:rPr>
              <w:t>приобретател</w:t>
            </w:r>
            <w:proofErr w:type="spellEnd"/>
            <w:proofErr w:type="gramEnd"/>
            <w:r w:rsidRPr="004B6305">
              <w:rPr>
                <w:rFonts w:ascii="Times New Roman" w:hAnsi="Times New Roman"/>
                <w:sz w:val="24"/>
                <w:lang w:val="bg-BG"/>
              </w:rPr>
              <w:t xml:space="preserve"> е лице, което е нов собственик на МПС  съгласно документ за </w:t>
            </w:r>
            <w:r w:rsidRPr="004B6305">
              <w:rPr>
                <w:rFonts w:ascii="Times New Roman" w:hAnsi="Times New Roman"/>
                <w:sz w:val="24"/>
                <w:lang w:val="bg-BG"/>
              </w:rPr>
              <w:lastRenderedPageBreak/>
              <w:t xml:space="preserve">промяна на собственост, представен в МВР от регистрирания собственик на МПС съгласно СРМПС.  </w:t>
            </w: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4B6305">
              <w:rPr>
                <w:rFonts w:ascii="Times New Roman" w:hAnsi="Times New Roman"/>
                <w:sz w:val="24"/>
                <w:lang w:val="bg-BG"/>
              </w:rPr>
              <w:t xml:space="preserve">При МПС, регистрирано по </w:t>
            </w:r>
            <w:proofErr w:type="spellStart"/>
            <w:r w:rsidRPr="004B630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4B6305">
              <w:rPr>
                <w:rFonts w:ascii="Times New Roman" w:hAnsi="Times New Roman"/>
                <w:sz w:val="24"/>
                <w:lang w:val="bg-BG"/>
              </w:rPr>
              <w:t>, полето не се попълва от застрахователя,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данните се генерират от ЕИСОУКР въз основа на данните, предоставяни от </w:t>
            </w:r>
            <w:proofErr w:type="gramStart"/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МВР. </w:t>
            </w:r>
            <w:proofErr w:type="gramEnd"/>
          </w:p>
          <w:p w:rsidR="00177EBF" w:rsidRPr="001378B9" w:rsidRDefault="00177EBF" w:rsidP="00177EBF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4B6305" w:rsidRPr="00A16375" w:rsidRDefault="004B6305" w:rsidP="004B6305">
            <w:pPr>
              <w:pStyle w:val="ListParagraph"/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2. Полето не се попълва при:</w:t>
            </w:r>
          </w:p>
          <w:p w:rsidR="004B6305" w:rsidRPr="00A16375" w:rsidRDefault="004B6305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МПС, регистрирано по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ЗРКЗГТ, </w:t>
            </w:r>
            <w:proofErr w:type="gramEnd"/>
          </w:p>
          <w:p w:rsidR="004B6305" w:rsidRPr="00A16375" w:rsidRDefault="004B6305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МПС, котето не е регистрирано от компетентен орган в Република България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и </w:t>
            </w:r>
            <w:proofErr w:type="gramEnd"/>
          </w:p>
          <w:p w:rsidR="004B6305" w:rsidRPr="00A16375" w:rsidRDefault="004B6305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е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от трета държава, за което с</w:t>
            </w:r>
            <w:r w:rsidR="002F54FC" w:rsidRPr="002F54FC">
              <w:rPr>
                <w:rFonts w:ascii="Times New Roman" w:hAnsi="Times New Roman"/>
                <w:sz w:val="24"/>
                <w:lang w:val="bg-BG"/>
              </w:rPr>
              <w:t>е сключва Гранична застраховка „Гражданска отговорност”.</w:t>
            </w:r>
          </w:p>
          <w:p w:rsidR="00177EBF" w:rsidRPr="00A16375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36D91" w:rsidRPr="001378B9" w:rsidRDefault="00177EBF" w:rsidP="00177EB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Забележка: при повече от един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ЕИСОУКР създава отделни полета за всеки</w:t>
            </w:r>
            <w:r>
              <w:rPr>
                <w:rFonts w:ascii="Times New Roman" w:hAnsi="Times New Roman"/>
                <w:lang w:val="bg-BG"/>
              </w:rPr>
              <w:t xml:space="preserve"> отделен </w:t>
            </w:r>
            <w:proofErr w:type="spellStart"/>
            <w:r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C36D9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24.</w:t>
            </w:r>
          </w:p>
          <w:p w:rsidR="00C36D91" w:rsidRPr="003E40AF" w:rsidRDefault="00C36D91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47DA" w:rsidP="00C347D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Данни за и</w:t>
            </w:r>
            <w:r w:rsidR="00C36D91" w:rsidRPr="001378B9">
              <w:rPr>
                <w:rFonts w:ascii="Times New Roman" w:hAnsi="Times New Roman"/>
                <w:lang w:val="bg-BG"/>
              </w:rPr>
              <w:t>дентификатор (</w:t>
            </w:r>
            <w:r w:rsidR="00C36D91" w:rsidRPr="001378B9">
              <w:rPr>
                <w:rFonts w:ascii="Times New Roman" w:hAnsi="Times New Roman"/>
                <w:i/>
                <w:lang w:val="bg-BG"/>
              </w:rPr>
              <w:t>ЕГН, ЛНЧ, ЕИК</w:t>
            </w:r>
            <w:r w:rsidR="00177EBF">
              <w:rPr>
                <w:rFonts w:ascii="Times New Roman" w:hAnsi="Times New Roman"/>
                <w:i/>
                <w:lang w:val="bg-BG"/>
              </w:rPr>
              <w:t>/БУЛСТАТ</w:t>
            </w:r>
            <w:r w:rsidR="00C36D91" w:rsidRPr="001378B9">
              <w:rPr>
                <w:rFonts w:ascii="Times New Roman" w:hAnsi="Times New Roman"/>
                <w:lang w:val="bg-BG"/>
              </w:rPr>
              <w:t xml:space="preserve">) за </w:t>
            </w:r>
            <w:proofErr w:type="spellStart"/>
            <w:r w:rsidR="005E2D5C"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="005E2D5C" w:rsidRPr="001378B9">
              <w:rPr>
                <w:rFonts w:ascii="Times New Roman" w:hAnsi="Times New Roman"/>
                <w:lang w:val="bg-BG"/>
              </w:rPr>
              <w:t xml:space="preserve"> съгласно документ за промяна на собственост, представен в МВР от собственик на МПС съгласно 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D91" w:rsidRPr="001378B9" w:rsidRDefault="00C36D91" w:rsidP="00C36D91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</w:t>
            </w:r>
            <w:r w:rsidR="006F1466" w:rsidRPr="006F1466">
              <w:rPr>
                <w:rFonts w:ascii="Times New Roman" w:hAnsi="Times New Roman"/>
                <w:b/>
                <w:color w:val="C00000"/>
                <w:u w:val="single"/>
                <w:lang w:val="bg-BG"/>
              </w:rPr>
              <w:t xml:space="preserve">, </w:t>
            </w:r>
            <w:r w:rsidR="006F1466" w:rsidRPr="004B6305">
              <w:rPr>
                <w:rFonts w:ascii="Times New Roman" w:hAnsi="Times New Roman"/>
                <w:b/>
                <w:u w:val="single"/>
                <w:lang w:val="bg-BG"/>
              </w:rPr>
              <w:t>ако е попълнено поле „</w:t>
            </w:r>
            <w:proofErr w:type="spellStart"/>
            <w:r w:rsidR="006F1466" w:rsidRPr="004B6305">
              <w:rPr>
                <w:rFonts w:ascii="Times New Roman" w:hAnsi="Times New Roman"/>
                <w:b/>
                <w:u w:val="single"/>
                <w:lang w:val="bg-BG"/>
              </w:rPr>
              <w:t>Приобретател</w:t>
            </w:r>
            <w:proofErr w:type="spellEnd"/>
            <w:r w:rsidR="006F1466" w:rsidRPr="004B6305">
              <w:rPr>
                <w:rFonts w:ascii="Times New Roman" w:hAnsi="Times New Roman"/>
                <w:b/>
                <w:u w:val="single"/>
                <w:lang w:val="bg-BG"/>
              </w:rPr>
              <w:t xml:space="preserve"> съгласно документ за промяна на собственост”</w:t>
            </w: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: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 включва: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- 9 символа за ЕИК или Булстат;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- 13 символа за клон на юридическо лице;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- 10 символа за ЕГН или ЛНЧ.</w:t>
            </w:r>
          </w:p>
          <w:p w:rsidR="00631C70" w:rsidRPr="001378B9" w:rsidRDefault="00631C70" w:rsidP="00631C70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4B6305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4B630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4B6305">
              <w:rPr>
                <w:rFonts w:ascii="Times New Roman" w:hAnsi="Times New Roman"/>
                <w:sz w:val="24"/>
                <w:lang w:val="bg-BG"/>
              </w:rPr>
              <w:t xml:space="preserve">,  </w:t>
            </w:r>
            <w:proofErr w:type="spellStart"/>
            <w:r w:rsidRPr="004B6305">
              <w:rPr>
                <w:rFonts w:ascii="Times New Roman" w:hAnsi="Times New Roman"/>
                <w:sz w:val="24"/>
                <w:lang w:val="bg-BG"/>
              </w:rPr>
              <w:t>п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>риобретател</w:t>
            </w:r>
            <w:proofErr w:type="spellEnd"/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е лице, което е нов собственик на МПС  съгласно документ за промяна на собственост, представен в МВР от регистрирания собственик на МПС съгласно СРМПС.  </w:t>
            </w: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4B6305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4B630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4B6305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полето не се попълва от застрахователя, данните се генерират от ЕИСОУКР въз основа на данните, 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lastRenderedPageBreak/>
              <w:t xml:space="preserve">предоставяни от МВР. </w:t>
            </w:r>
          </w:p>
          <w:p w:rsidR="00177EBF" w:rsidRPr="001378B9" w:rsidRDefault="00177EBF" w:rsidP="00177EBF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4B6305" w:rsidRPr="00A16375" w:rsidRDefault="004B6305" w:rsidP="004B6305">
            <w:pPr>
              <w:pStyle w:val="ListParagraph"/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2. Полето не се попълва при:</w:t>
            </w:r>
          </w:p>
          <w:p w:rsidR="004B6305" w:rsidRPr="00A16375" w:rsidRDefault="004B6305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МПС, регистрирано по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ЗРКЗГТ, </w:t>
            </w:r>
            <w:proofErr w:type="gramEnd"/>
          </w:p>
          <w:p w:rsidR="004B6305" w:rsidRPr="00A16375" w:rsidRDefault="004B6305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МПС, котето не е регистрирано от компетентен орган в Република България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и </w:t>
            </w:r>
            <w:proofErr w:type="gramEnd"/>
          </w:p>
          <w:p w:rsidR="004B6305" w:rsidRPr="00A16375" w:rsidRDefault="004B6305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е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от трета държава, за което се сключва Гранична застраховка „Гражданска отговорност”.</w:t>
            </w: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36D91" w:rsidRPr="001378B9" w:rsidRDefault="00177EBF" w:rsidP="00177EBF">
            <w:pPr>
              <w:rPr>
                <w:rFonts w:ascii="Times New Roman" w:hAnsi="Times New Roman"/>
                <w:strike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Забележка: при повече от един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ЕИСОУКР създава отделни полета за всеки</w:t>
            </w:r>
            <w:r>
              <w:rPr>
                <w:rFonts w:ascii="Times New Roman" w:hAnsi="Times New Roman"/>
                <w:lang w:val="bg-BG"/>
              </w:rPr>
              <w:t xml:space="preserve"> отделен </w:t>
            </w:r>
            <w:proofErr w:type="spellStart"/>
            <w:r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C36D9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25.</w:t>
            </w:r>
          </w:p>
          <w:p w:rsidR="00C36D91" w:rsidRPr="003E40AF" w:rsidRDefault="00C36D91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Адрес на </w:t>
            </w:r>
            <w:proofErr w:type="spellStart"/>
            <w:r w:rsidR="005E2D5C"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="005E2D5C" w:rsidRPr="001378B9">
              <w:rPr>
                <w:rFonts w:ascii="Times New Roman" w:hAnsi="Times New Roman"/>
                <w:lang w:val="bg-BG"/>
              </w:rPr>
              <w:t xml:space="preserve"> съгласно документ за промяна на собственост, представен в МВР от собственик на МПС съгласно 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6D91" w:rsidRPr="001378B9" w:rsidRDefault="005B6CB8" w:rsidP="00C36D91">
            <w:pPr>
              <w:rPr>
                <w:rFonts w:ascii="Times New Roman" w:hAnsi="Times New Roman"/>
                <w:lang w:val="bg-BG"/>
              </w:rPr>
            </w:pPr>
            <w:hyperlink w:anchor="_Полица_–_Гражданска" w:history="1">
              <w:r w:rsidR="00C36D91" w:rsidRPr="001378B9">
                <w:rPr>
                  <w:rStyle w:val="Hyperlink"/>
                  <w:rFonts w:ascii="Times New Roman" w:hAnsi="Times New Roman"/>
                  <w:lang w:val="bg-BG"/>
                </w:rPr>
                <w:t>Адрес</w:t>
              </w:r>
            </w:hyperlink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D91" w:rsidRPr="001378B9" w:rsidRDefault="00C36D91" w:rsidP="00C36D91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Pr="00A16375">
              <w:rPr>
                <w:rFonts w:ascii="Times New Roman" w:hAnsi="Times New Roman"/>
                <w:b/>
                <w:lang w:val="bg-BG"/>
              </w:rPr>
              <w:t>задължително</w:t>
            </w:r>
            <w:r w:rsidR="006F1466" w:rsidRPr="00A16375">
              <w:rPr>
                <w:rFonts w:ascii="Times New Roman" w:hAnsi="Times New Roman"/>
                <w:b/>
                <w:u w:val="single"/>
                <w:lang w:val="bg-BG"/>
              </w:rPr>
              <w:t>, ако е</w:t>
            </w:r>
            <w:r w:rsidR="006F1466" w:rsidRPr="0058255A">
              <w:rPr>
                <w:rFonts w:ascii="Times New Roman" w:hAnsi="Times New Roman"/>
                <w:b/>
                <w:u w:val="single"/>
                <w:lang w:val="bg-BG"/>
              </w:rPr>
              <w:t xml:space="preserve"> попълнено поле „</w:t>
            </w:r>
            <w:proofErr w:type="spellStart"/>
            <w:r w:rsidR="006F1466" w:rsidRPr="0058255A">
              <w:rPr>
                <w:rFonts w:ascii="Times New Roman" w:hAnsi="Times New Roman"/>
                <w:b/>
                <w:u w:val="single"/>
                <w:lang w:val="bg-BG"/>
              </w:rPr>
              <w:t>Приобретател</w:t>
            </w:r>
            <w:proofErr w:type="spellEnd"/>
            <w:r w:rsidR="006F1466" w:rsidRPr="0058255A">
              <w:rPr>
                <w:rFonts w:ascii="Times New Roman" w:hAnsi="Times New Roman"/>
                <w:b/>
                <w:u w:val="single"/>
                <w:lang w:val="bg-BG"/>
              </w:rPr>
              <w:t xml:space="preserve"> съгласно документ за промяна на собственост”</w:t>
            </w:r>
            <w:r w:rsidRPr="0058255A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</w:p>
          <w:p w:rsidR="00631C70" w:rsidRPr="001378B9" w:rsidRDefault="00631C70" w:rsidP="00631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631C70" w:rsidRPr="00177EBF" w:rsidRDefault="00631C70" w:rsidP="00631C70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1. 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58255A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58255A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1378B9">
              <w:rPr>
                <w:rFonts w:ascii="Times New Roman" w:hAnsi="Times New Roman"/>
                <w:color w:val="C00000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 </w:t>
            </w:r>
            <w:proofErr w:type="spellStart"/>
            <w:r w:rsidRPr="001378B9">
              <w:rPr>
                <w:rFonts w:ascii="Times New Roman" w:hAnsi="Times New Roman"/>
                <w:sz w:val="24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е лице, което е нов собственик на МПС  съгласно документ за промяна на собственост, представен в МВР от регистрирания собственик на МПС съгласно СРМПС.  </w:t>
            </w: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При МПС</w:t>
            </w:r>
            <w:r>
              <w:rPr>
                <w:rFonts w:ascii="Times New Roman" w:hAnsi="Times New Roman"/>
                <w:sz w:val="24"/>
                <w:lang w:val="bg-BG"/>
              </w:rPr>
              <w:t>,</w:t>
            </w:r>
            <w:r w:rsidRPr="0058255A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58255A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58255A">
              <w:rPr>
                <w:rFonts w:ascii="Times New Roman" w:hAnsi="Times New Roman"/>
                <w:sz w:val="24"/>
                <w:lang w:val="bg-BG"/>
              </w:rPr>
              <w:t>,</w:t>
            </w:r>
            <w:r w:rsidRPr="001378B9">
              <w:rPr>
                <w:rFonts w:ascii="Times New Roman" w:hAnsi="Times New Roman"/>
                <w:sz w:val="24"/>
                <w:lang w:val="bg-BG"/>
              </w:rPr>
              <w:t xml:space="preserve"> полето не се попълва от застрахователя, данните се генерират от ЕИСОУКР въз основа на данните, предоставяни от МВР. </w:t>
            </w:r>
          </w:p>
          <w:p w:rsidR="00177EBF" w:rsidRPr="001378B9" w:rsidRDefault="00177EBF" w:rsidP="00177EBF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58255A" w:rsidRPr="00A16375" w:rsidRDefault="0058255A" w:rsidP="0058255A">
            <w:pPr>
              <w:pStyle w:val="ListParagraph"/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2. Полето не се попълва при:</w:t>
            </w:r>
          </w:p>
          <w:p w:rsidR="0058255A" w:rsidRPr="00A16375" w:rsidRDefault="0058255A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МПС, регистрирано по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ЗРКЗГТ, </w:t>
            </w:r>
            <w:proofErr w:type="gramEnd"/>
          </w:p>
          <w:p w:rsidR="0058255A" w:rsidRPr="00A16375" w:rsidRDefault="0058255A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МПС, котето не е регистрирано от компетентен орган в Република България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и </w:t>
            </w:r>
            <w:proofErr w:type="gramEnd"/>
          </w:p>
          <w:p w:rsidR="0058255A" w:rsidRPr="00A16375" w:rsidRDefault="0058255A" w:rsidP="002A6E3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lang w:val="bg-BG"/>
              </w:rPr>
            </w:pP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е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от трета държава, 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lastRenderedPageBreak/>
              <w:t>за което се сключва Гранична застраховка „Гражданска отговорност”.</w:t>
            </w:r>
          </w:p>
          <w:p w:rsidR="00177EBF" w:rsidRPr="0058255A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177EBF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631C70" w:rsidRPr="001378B9" w:rsidRDefault="00177EBF" w:rsidP="00177EB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Забележка: при повече от един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ЕИСОУКР създава отделни полета за всеки</w:t>
            </w:r>
            <w:r>
              <w:rPr>
                <w:rFonts w:ascii="Times New Roman" w:hAnsi="Times New Roman"/>
                <w:lang w:val="bg-BG"/>
              </w:rPr>
              <w:t xml:space="preserve"> отделен </w:t>
            </w:r>
            <w:proofErr w:type="spellStart"/>
            <w:r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>
              <w:rPr>
                <w:rFonts w:ascii="Times New Roman" w:hAnsi="Times New Roman"/>
                <w:lang w:val="bg-BG"/>
              </w:rPr>
              <w:t>.</w:t>
            </w:r>
          </w:p>
          <w:p w:rsidR="00C36D91" w:rsidRPr="001378B9" w:rsidRDefault="00C36D91" w:rsidP="00C36D91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26.</w:t>
            </w:r>
          </w:p>
          <w:p w:rsidR="002E77D9" w:rsidRPr="003E40AF" w:rsidRDefault="002E77D9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F00BE2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Нов собственик на МПС, необявен в МВР </w:t>
            </w:r>
            <w:r w:rsidRPr="001378B9">
              <w:rPr>
                <w:rFonts w:ascii="Times New Roman" w:hAnsi="Times New Roman"/>
                <w:lang w:val="bg-BG"/>
              </w:rPr>
              <w:t>(Нов с</w:t>
            </w:r>
            <w:r w:rsidR="002E77D9" w:rsidRPr="001378B9">
              <w:rPr>
                <w:rFonts w:ascii="Times New Roman" w:hAnsi="Times New Roman"/>
                <w:lang w:val="bg-BG"/>
              </w:rPr>
              <w:t>обственик на МПС съгласно документ за собственост, представен пред застрахователя</w:t>
            </w:r>
            <w:r w:rsidRPr="001378B9">
              <w:rPr>
                <w:rFonts w:ascii="Times New Roman" w:hAnsi="Times New Roman"/>
                <w:lang w:val="bg-BG"/>
              </w:rPr>
              <w:t>,</w:t>
            </w:r>
            <w:r w:rsidR="002E77D9" w:rsidRPr="001378B9">
              <w:rPr>
                <w:rFonts w:ascii="Times New Roman" w:hAnsi="Times New Roman"/>
                <w:lang w:val="bg-BG"/>
              </w:rPr>
              <w:t xml:space="preserve"> за МПС, което е </w:t>
            </w:r>
            <w:r w:rsidR="00A927D2">
              <w:rPr>
                <w:rFonts w:ascii="Times New Roman" w:hAnsi="Times New Roman"/>
                <w:lang w:val="bg-BG"/>
              </w:rPr>
              <w:t xml:space="preserve">с </w:t>
            </w:r>
            <w:proofErr w:type="spellStart"/>
            <w:r w:rsidR="002E77D9" w:rsidRPr="001378B9">
              <w:rPr>
                <w:rFonts w:ascii="Times New Roman" w:hAnsi="Times New Roman"/>
                <w:lang w:val="bg-BG"/>
              </w:rPr>
              <w:t>регистр</w:t>
            </w:r>
            <w:r w:rsidR="00A927D2">
              <w:rPr>
                <w:rFonts w:ascii="Times New Roman" w:hAnsi="Times New Roman"/>
                <w:lang w:val="bg-BG"/>
              </w:rPr>
              <w:t>ация</w:t>
            </w:r>
            <w:r w:rsidR="0058255A">
              <w:rPr>
                <w:rFonts w:ascii="Times New Roman" w:hAnsi="Times New Roman"/>
                <w:lang w:val="bg-BG"/>
              </w:rPr>
              <w:t>в</w:t>
            </w:r>
            <w:proofErr w:type="spellEnd"/>
            <w:r w:rsidR="0058255A">
              <w:rPr>
                <w:rFonts w:ascii="Times New Roman" w:hAnsi="Times New Roman"/>
                <w:lang w:val="bg-BG"/>
              </w:rPr>
              <w:t xml:space="preserve"> Република България</w:t>
            </w:r>
            <w:r w:rsidR="002E77D9" w:rsidRPr="001378B9">
              <w:rPr>
                <w:rFonts w:ascii="Times New Roman" w:hAnsi="Times New Roman"/>
                <w:lang w:val="bg-BG"/>
              </w:rPr>
              <w:t>, но</w:t>
            </w:r>
            <w:r w:rsidR="002D1F21">
              <w:rPr>
                <w:rFonts w:ascii="Times New Roman" w:hAnsi="Times New Roman"/>
                <w:lang w:val="bg-BG"/>
              </w:rPr>
              <w:t xml:space="preserve"> </w:t>
            </w:r>
            <w:r w:rsidR="00180668">
              <w:rPr>
                <w:rFonts w:ascii="Times New Roman" w:hAnsi="Times New Roman"/>
                <w:lang w:val="bg-BG"/>
              </w:rPr>
              <w:t xml:space="preserve">това </w:t>
            </w:r>
            <w:proofErr w:type="gramStart"/>
            <w:r w:rsidR="00180668">
              <w:rPr>
                <w:rFonts w:ascii="Times New Roman" w:hAnsi="Times New Roman"/>
                <w:lang w:val="bg-BG"/>
              </w:rPr>
              <w:t>лице(нов</w:t>
            </w:r>
            <w:proofErr w:type="gramEnd"/>
            <w:r w:rsidR="00180668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>собственик</w:t>
            </w:r>
            <w:r w:rsidR="00180668">
              <w:rPr>
                <w:rFonts w:ascii="Times New Roman" w:hAnsi="Times New Roman"/>
                <w:lang w:val="bg-BG"/>
              </w:rPr>
              <w:t>)</w:t>
            </w:r>
            <w:r w:rsidR="00631C70" w:rsidRPr="001378B9">
              <w:rPr>
                <w:rFonts w:ascii="Times New Roman" w:hAnsi="Times New Roman"/>
                <w:lang w:val="bg-BG"/>
              </w:rPr>
              <w:t xml:space="preserve">не е </w:t>
            </w:r>
            <w:r w:rsidRPr="001378B9">
              <w:rPr>
                <w:rFonts w:ascii="Times New Roman" w:hAnsi="Times New Roman"/>
                <w:lang w:val="bg-BG"/>
              </w:rPr>
              <w:t>отразен</w:t>
            </w:r>
            <w:r w:rsidR="00180668">
              <w:rPr>
                <w:rFonts w:ascii="Times New Roman" w:hAnsi="Times New Roman"/>
                <w:lang w:val="bg-BG"/>
              </w:rPr>
              <w:t>о</w:t>
            </w:r>
            <w:r w:rsidR="00631C70" w:rsidRPr="001378B9">
              <w:rPr>
                <w:rFonts w:ascii="Times New Roman" w:hAnsi="Times New Roman"/>
                <w:lang w:val="bg-BG"/>
              </w:rPr>
              <w:t xml:space="preserve"> като </w:t>
            </w:r>
            <w:proofErr w:type="spellStart"/>
            <w:r w:rsidR="00631C70" w:rsidRPr="001378B9">
              <w:rPr>
                <w:rFonts w:ascii="Times New Roman" w:hAnsi="Times New Roman"/>
                <w:lang w:val="bg-BG"/>
              </w:rPr>
              <w:t>приобретател</w:t>
            </w:r>
            <w:proofErr w:type="spellEnd"/>
            <w:r w:rsidR="00631C70" w:rsidRPr="001378B9">
              <w:rPr>
                <w:rFonts w:ascii="Times New Roman" w:hAnsi="Times New Roman"/>
                <w:lang w:val="bg-BG"/>
              </w:rPr>
              <w:t xml:space="preserve"> по т. </w:t>
            </w:r>
            <w:r w:rsidR="002F37C6">
              <w:rPr>
                <w:rFonts w:ascii="Times New Roman" w:hAnsi="Times New Roman"/>
                <w:lang w:val="bg-BG"/>
              </w:rPr>
              <w:t>21</w:t>
            </w:r>
            <w:r w:rsidR="00631C70" w:rsidRPr="001378B9">
              <w:rPr>
                <w:rFonts w:ascii="Times New Roman" w:hAnsi="Times New Roman"/>
                <w:lang w:val="bg-BG"/>
              </w:rPr>
              <w:t>-2</w:t>
            </w:r>
            <w:r w:rsidR="002F37C6">
              <w:rPr>
                <w:rFonts w:ascii="Times New Roman" w:hAnsi="Times New Roman"/>
                <w:lang w:val="bg-BG"/>
              </w:rPr>
              <w:t>5</w:t>
            </w:r>
            <w:r w:rsidR="00631C70" w:rsidRPr="001378B9">
              <w:rPr>
                <w:rFonts w:ascii="Times New Roman" w:hAnsi="Times New Roman"/>
                <w:lang w:val="bg-BG"/>
              </w:rPr>
              <w:t xml:space="preserve"> от справката</w:t>
            </w:r>
            <w:r w:rsidRPr="001378B9">
              <w:rPr>
                <w:rFonts w:ascii="Times New Roman" w:hAnsi="Times New Roman"/>
                <w:lang w:val="bg-BG"/>
              </w:rPr>
              <w:t xml:space="preserve"> )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B76F1B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Съгласно номенклатура </w:t>
            </w:r>
            <w:r w:rsidRPr="001378B9">
              <w:rPr>
                <w:rFonts w:ascii="Times New Roman" w:hAnsi="Times New Roman"/>
                <w:i/>
                <w:lang w:val="bg-BG"/>
              </w:rPr>
              <w:t>(Физическо или юридическо лице)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не се попълва задължително.</w:t>
            </w:r>
          </w:p>
          <w:p w:rsidR="001A2A58" w:rsidRPr="001378B9" w:rsidRDefault="001A2A58" w:rsidP="001A2A5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лицето:</w:t>
            </w:r>
          </w:p>
          <w:p w:rsidR="001A2A58" w:rsidRPr="001378B9" w:rsidRDefault="001A2A58" w:rsidP="001A2A5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</w:t>
            </w:r>
            <w:r w:rsidRPr="001378B9">
              <w:rPr>
                <w:rFonts w:ascii="Times New Roman" w:hAnsi="Times New Roman"/>
                <w:lang w:val="bg-BG"/>
              </w:rPr>
              <w:tab/>
              <w:t>ФЛ</w:t>
            </w:r>
          </w:p>
          <w:p w:rsidR="001A2A58" w:rsidRPr="001378B9" w:rsidRDefault="001A2A58" w:rsidP="001A2A5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</w:t>
            </w:r>
            <w:r w:rsidRPr="001378B9">
              <w:rPr>
                <w:rFonts w:ascii="Times New Roman" w:hAnsi="Times New Roman"/>
                <w:lang w:val="bg-BG"/>
              </w:rPr>
              <w:tab/>
              <w:t>ЮЛ</w:t>
            </w:r>
            <w:r w:rsidR="002D1F21">
              <w:rPr>
                <w:rFonts w:ascii="Times New Roman" w:hAnsi="Times New Roman"/>
                <w:lang w:val="bg-BG"/>
              </w:rPr>
              <w:t xml:space="preserve"> </w:t>
            </w:r>
            <w:r w:rsidR="00DC418F" w:rsidRPr="0058255A">
              <w:rPr>
                <w:rFonts w:ascii="Times New Roman" w:hAnsi="Times New Roman"/>
                <w:lang w:val="bg-BG"/>
              </w:rPr>
              <w:t>и за ЕТ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само по преценка на застрахователя. 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</w:p>
          <w:p w:rsidR="00C347DA" w:rsidRPr="001378B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Данните в това поле не се попълват, ако</w:t>
            </w:r>
            <w:r w:rsidR="00C347DA" w:rsidRPr="001378B9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C347DA" w:rsidRPr="001378B9" w:rsidRDefault="00C347DA" w:rsidP="00EB14D4">
            <w:pPr>
              <w:rPr>
                <w:rFonts w:ascii="Times New Roman" w:hAnsi="Times New Roman"/>
                <w:b/>
                <w:lang w:val="bg-BG"/>
              </w:rPr>
            </w:pPr>
          </w:p>
          <w:p w:rsidR="004663BC" w:rsidRPr="004663BC" w:rsidRDefault="00C347DA" w:rsidP="002A6E33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b/>
                <w:lang w:val="bg-BG"/>
              </w:rPr>
            </w:pPr>
            <w:r w:rsidRPr="004663BC">
              <w:rPr>
                <w:rFonts w:ascii="Times New Roman" w:hAnsi="Times New Roman"/>
                <w:b/>
                <w:lang w:val="bg-BG"/>
              </w:rPr>
              <w:t>с</w:t>
            </w:r>
            <w:r w:rsidR="002E77D9" w:rsidRPr="004663BC">
              <w:rPr>
                <w:rFonts w:ascii="Times New Roman" w:hAnsi="Times New Roman"/>
                <w:b/>
                <w:lang w:val="bg-BG"/>
              </w:rPr>
              <w:t>обственик на МПС съгласно документ за собственост</w:t>
            </w:r>
            <w:r w:rsidRPr="004663BC">
              <w:rPr>
                <w:rFonts w:ascii="Times New Roman" w:hAnsi="Times New Roman"/>
                <w:b/>
                <w:lang w:val="bg-BG"/>
              </w:rPr>
              <w:t>, представен пред застрахователя,</w:t>
            </w:r>
            <w:r w:rsidR="002E77D9" w:rsidRPr="004663BC">
              <w:rPr>
                <w:rFonts w:ascii="Times New Roman" w:hAnsi="Times New Roman"/>
                <w:b/>
                <w:lang w:val="bg-BG"/>
              </w:rPr>
              <w:t xml:space="preserve"> съвпада със</w:t>
            </w:r>
            <w:r w:rsidR="004663BC" w:rsidRPr="004663BC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4663BC" w:rsidRPr="004663BC" w:rsidRDefault="002E77D9" w:rsidP="002A6E3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b/>
                <w:lang w:val="bg-BG"/>
              </w:rPr>
            </w:pPr>
            <w:r w:rsidRPr="004663BC">
              <w:rPr>
                <w:rFonts w:ascii="Times New Roman" w:hAnsi="Times New Roman"/>
                <w:b/>
                <w:lang w:val="bg-BG"/>
              </w:rPr>
              <w:t xml:space="preserve">собственика, съгласно </w:t>
            </w:r>
            <w:r w:rsidR="004663BC">
              <w:rPr>
                <w:rFonts w:ascii="Times New Roman" w:hAnsi="Times New Roman"/>
                <w:b/>
                <w:lang w:val="bg-BG"/>
              </w:rPr>
              <w:t>СР</w:t>
            </w:r>
            <w:r w:rsidRPr="004663BC">
              <w:rPr>
                <w:rFonts w:ascii="Times New Roman" w:hAnsi="Times New Roman"/>
                <w:b/>
                <w:lang w:val="bg-BG"/>
              </w:rPr>
              <w:t>МПС</w:t>
            </w:r>
            <w:r w:rsidR="004745BE" w:rsidRPr="004663BC">
              <w:rPr>
                <w:rFonts w:ascii="Times New Roman" w:hAnsi="Times New Roman"/>
                <w:b/>
                <w:lang w:val="bg-BG"/>
              </w:rPr>
              <w:t xml:space="preserve"> по </w:t>
            </w:r>
            <w:proofErr w:type="spellStart"/>
            <w:r w:rsidR="004745BE" w:rsidRPr="004663BC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4663BC">
              <w:rPr>
                <w:rFonts w:ascii="Times New Roman" w:hAnsi="Times New Roman"/>
                <w:b/>
                <w:lang w:val="bg-BG"/>
              </w:rPr>
              <w:t>;</w:t>
            </w:r>
          </w:p>
          <w:p w:rsidR="004663BC" w:rsidRPr="004663BC" w:rsidRDefault="002E77D9" w:rsidP="002A6E3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b/>
                <w:lang w:val="bg-BG"/>
              </w:rPr>
            </w:pPr>
            <w:r w:rsidRPr="004663BC">
              <w:rPr>
                <w:rFonts w:ascii="Times New Roman" w:hAnsi="Times New Roman"/>
                <w:b/>
                <w:lang w:val="bg-BG"/>
              </w:rPr>
              <w:t xml:space="preserve">собственика, подаден в поле „Собственик на МПС съгласно </w:t>
            </w:r>
            <w:r w:rsidR="00C347DA" w:rsidRPr="004663BC">
              <w:rPr>
                <w:rFonts w:ascii="Times New Roman" w:hAnsi="Times New Roman"/>
                <w:b/>
                <w:lang w:val="bg-BG"/>
              </w:rPr>
              <w:t>СРМПС</w:t>
            </w:r>
            <w:r w:rsidRPr="004663BC">
              <w:rPr>
                <w:rFonts w:ascii="Times New Roman" w:hAnsi="Times New Roman"/>
                <w:b/>
                <w:lang w:val="bg-BG"/>
              </w:rPr>
              <w:t>” по отношен</w:t>
            </w:r>
            <w:r w:rsidR="00C347DA" w:rsidRPr="004663BC">
              <w:rPr>
                <w:rFonts w:ascii="Times New Roman" w:hAnsi="Times New Roman"/>
                <w:b/>
                <w:lang w:val="bg-BG"/>
              </w:rPr>
              <w:t>ие на МПС,</w:t>
            </w:r>
            <w:r w:rsidR="001A2A58" w:rsidRPr="004663BC">
              <w:rPr>
                <w:rFonts w:ascii="Times New Roman" w:hAnsi="Times New Roman"/>
                <w:b/>
                <w:lang w:val="bg-BG"/>
              </w:rPr>
              <w:t xml:space="preserve"> което е регистрирано по </w:t>
            </w:r>
            <w:r w:rsidR="004745BE" w:rsidRPr="004663BC">
              <w:rPr>
                <w:rFonts w:ascii="Times New Roman" w:hAnsi="Times New Roman"/>
                <w:b/>
                <w:lang w:val="bg-BG"/>
              </w:rPr>
              <w:t xml:space="preserve">ЗРКЗГТ или </w:t>
            </w:r>
          </w:p>
          <w:p w:rsidR="00C347DA" w:rsidRPr="004663BC" w:rsidRDefault="004745BE" w:rsidP="002A6E3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b/>
                <w:lang w:val="bg-BG"/>
              </w:rPr>
            </w:pPr>
            <w:r w:rsidRPr="004663BC">
              <w:rPr>
                <w:rFonts w:ascii="Times New Roman" w:hAnsi="Times New Roman"/>
                <w:b/>
                <w:lang w:val="bg-BG"/>
              </w:rPr>
              <w:t xml:space="preserve">не е регистрирано по </w:t>
            </w:r>
            <w:proofErr w:type="spellStart"/>
            <w:r w:rsidRPr="004663BC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Pr="004663BC">
              <w:rPr>
                <w:rFonts w:ascii="Times New Roman" w:hAnsi="Times New Roman"/>
                <w:b/>
                <w:lang w:val="bg-BG"/>
              </w:rPr>
              <w:t xml:space="preserve"> или по ЗРКЗГТ </w:t>
            </w:r>
            <w:r w:rsidR="00C347DA" w:rsidRPr="004663BC">
              <w:rPr>
                <w:rFonts w:ascii="Times New Roman" w:hAnsi="Times New Roman"/>
                <w:b/>
                <w:lang w:val="bg-BG"/>
              </w:rPr>
              <w:t>;</w:t>
            </w:r>
          </w:p>
          <w:p w:rsidR="006F1466" w:rsidRDefault="00C347DA" w:rsidP="00C347DA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2. собственик на МПС съгласно документ за собственост, представен пред застрахователя, съвпада с </w:t>
            </w:r>
            <w:proofErr w:type="spellStart"/>
            <w:r w:rsidRPr="001378B9">
              <w:rPr>
                <w:rFonts w:ascii="Times New Roman" w:hAnsi="Times New Roman"/>
                <w:b/>
                <w:lang w:val="bg-BG"/>
              </w:rPr>
              <w:t>приобретател</w:t>
            </w:r>
            <w:proofErr w:type="spellEnd"/>
            <w:r w:rsidRPr="001378B9">
              <w:rPr>
                <w:rFonts w:ascii="Times New Roman" w:hAnsi="Times New Roman"/>
                <w:b/>
                <w:lang w:val="bg-BG"/>
              </w:rPr>
              <w:t>, съгласно данните, подадени от МВР</w:t>
            </w:r>
          </w:p>
          <w:p w:rsidR="002E77D9" w:rsidRPr="00DE0A4F" w:rsidRDefault="006F1466" w:rsidP="00C347DA">
            <w:pPr>
              <w:rPr>
                <w:rFonts w:ascii="Times New Roman" w:hAnsi="Times New Roman"/>
                <w:b/>
                <w:lang w:val="bg-BG"/>
              </w:rPr>
            </w:pPr>
            <w:r w:rsidRPr="00DE0A4F">
              <w:rPr>
                <w:rFonts w:ascii="Times New Roman" w:hAnsi="Times New Roman"/>
                <w:b/>
                <w:lang w:val="bg-BG"/>
              </w:rPr>
              <w:t>3</w:t>
            </w:r>
            <w:r w:rsidR="00DE0A4F">
              <w:rPr>
                <w:rFonts w:ascii="Times New Roman" w:hAnsi="Times New Roman"/>
                <w:b/>
                <w:lang w:val="bg-BG"/>
              </w:rPr>
              <w:t>.</w:t>
            </w:r>
            <w:r w:rsidRPr="00DE0A4F">
              <w:rPr>
                <w:rFonts w:ascii="Times New Roman" w:hAnsi="Times New Roman"/>
                <w:b/>
                <w:lang w:val="bg-BG"/>
              </w:rPr>
              <w:t xml:space="preserve"> при Гранична застраховка „Гражданска отговорност”</w:t>
            </w:r>
            <w:r w:rsidR="004745BE" w:rsidRPr="00DE0A4F">
              <w:rPr>
                <w:rFonts w:ascii="Times New Roman" w:hAnsi="Times New Roman"/>
                <w:b/>
                <w:lang w:val="bg-BG"/>
              </w:rPr>
              <w:t xml:space="preserve">. </w:t>
            </w:r>
          </w:p>
          <w:p w:rsidR="002E77D9" w:rsidRPr="00DE0A4F" w:rsidRDefault="002E77D9" w:rsidP="00EB14D4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F04FF6" w:rsidP="00F04FF6">
            <w:pPr>
              <w:rPr>
                <w:rFonts w:ascii="Times New Roman" w:hAnsi="Times New Roman"/>
                <w:lang w:val="bg-BG"/>
              </w:rPr>
            </w:pPr>
            <w:r w:rsidRPr="00DE0A4F">
              <w:rPr>
                <w:rFonts w:ascii="Times New Roman" w:hAnsi="Times New Roman"/>
                <w:lang w:val="bg-BG"/>
              </w:rPr>
              <w:t>Забележка: при повече от един Нов собственик ЕИСОУКР създава отделни полета за всеки отделен нов собственик.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EB14D4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27.</w:t>
            </w:r>
          </w:p>
          <w:p w:rsidR="002E77D9" w:rsidRPr="003E40AF" w:rsidRDefault="002E77D9" w:rsidP="00EB14D4">
            <w:pPr>
              <w:rPr>
                <w:rFonts w:ascii="Times New Roman" w:hAnsi="Times New Roman"/>
                <w:color w:val="C00000"/>
                <w:highlight w:val="yellow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Име на </w:t>
            </w:r>
            <w:r w:rsidR="00F00BE2" w:rsidRPr="001378B9">
              <w:rPr>
                <w:rFonts w:ascii="Times New Roman" w:hAnsi="Times New Roman"/>
                <w:lang w:val="bg-BG"/>
              </w:rPr>
              <w:t>Нов собственик на МПС, необявен в МВР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</w:t>
            </w:r>
            <w:r w:rsidR="00C90F4A">
              <w:rPr>
                <w:rFonts w:ascii="Times New Roman" w:hAnsi="Times New Roman"/>
                <w:b/>
                <w:lang w:val="bg-BG"/>
              </w:rPr>
              <w:t xml:space="preserve"> е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задължително, ако е попълнено поле „</w:t>
            </w:r>
            <w:r w:rsidR="00F00BE2" w:rsidRPr="001378B9">
              <w:rPr>
                <w:rFonts w:ascii="Times New Roman" w:hAnsi="Times New Roman"/>
                <w:b/>
                <w:lang w:val="bg-BG"/>
              </w:rPr>
              <w:t>Нов собственик на МПС, необявен в МВР</w:t>
            </w:r>
            <w:r w:rsidRPr="001378B9">
              <w:rPr>
                <w:rFonts w:ascii="Times New Roman" w:hAnsi="Times New Roman"/>
                <w:b/>
                <w:lang w:val="bg-BG"/>
              </w:rPr>
              <w:t>”</w:t>
            </w:r>
          </w:p>
          <w:p w:rsidR="006F1466" w:rsidRPr="001378B9" w:rsidRDefault="006F1466" w:rsidP="00EB14D4">
            <w:pPr>
              <w:rPr>
                <w:rFonts w:ascii="Times New Roman" w:hAnsi="Times New Roman"/>
                <w:b/>
                <w:lang w:val="bg-BG"/>
              </w:rPr>
            </w:pPr>
          </w:p>
          <w:p w:rsidR="006F1466" w:rsidRPr="001378B9" w:rsidRDefault="006F1466" w:rsidP="006F146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 ФЛ –имена на лицето</w:t>
            </w:r>
          </w:p>
          <w:p w:rsidR="002E77D9" w:rsidRDefault="006F1466" w:rsidP="006F146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 ЮЛ</w:t>
            </w:r>
            <w:r w:rsidR="002D1F21">
              <w:rPr>
                <w:rFonts w:ascii="Times New Roman" w:hAnsi="Times New Roman"/>
                <w:lang w:val="bg-BG"/>
              </w:rPr>
              <w:t xml:space="preserve"> </w:t>
            </w:r>
            <w:r w:rsidR="00DC418F" w:rsidRPr="00831958">
              <w:rPr>
                <w:rFonts w:ascii="Times New Roman" w:hAnsi="Times New Roman"/>
                <w:lang w:val="bg-BG"/>
              </w:rPr>
              <w:t>и</w:t>
            </w:r>
            <w:r w:rsidR="00C90F4A">
              <w:rPr>
                <w:rFonts w:ascii="Times New Roman" w:hAnsi="Times New Roman"/>
                <w:lang w:val="bg-BG"/>
              </w:rPr>
              <w:t>ли</w:t>
            </w:r>
            <w:r w:rsidR="00DC418F" w:rsidRPr="00831958">
              <w:rPr>
                <w:rFonts w:ascii="Times New Roman" w:hAnsi="Times New Roman"/>
                <w:lang w:val="bg-BG"/>
              </w:rPr>
              <w:t xml:space="preserve"> за ЕТ</w:t>
            </w:r>
            <w:r w:rsidRPr="001378B9">
              <w:rPr>
                <w:rFonts w:ascii="Times New Roman" w:hAnsi="Times New Roman"/>
                <w:lang w:val="bg-BG"/>
              </w:rPr>
              <w:t xml:space="preserve"> – наименование</w:t>
            </w:r>
          </w:p>
          <w:p w:rsidR="006F1466" w:rsidRPr="001378B9" w:rsidRDefault="006F1466" w:rsidP="006F1466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Полето се попълва от застрахователя съгласно доказателства за собственост, предоставени от </w:t>
            </w:r>
            <w:r w:rsidRPr="001378B9">
              <w:rPr>
                <w:rFonts w:ascii="Times New Roman" w:hAnsi="Times New Roman"/>
                <w:lang w:val="bg-BG"/>
              </w:rPr>
              <w:lastRenderedPageBreak/>
              <w:t>застраховащия</w:t>
            </w:r>
            <w:r w:rsidR="00C90F4A">
              <w:rPr>
                <w:rFonts w:ascii="Times New Roman" w:hAnsi="Times New Roman"/>
                <w:lang w:val="bg-BG"/>
              </w:rPr>
              <w:t xml:space="preserve"> и регистрация</w:t>
            </w:r>
            <w:r w:rsidR="009E7A1F">
              <w:rPr>
                <w:rFonts w:ascii="Times New Roman" w:hAnsi="Times New Roman"/>
                <w:lang w:val="bg-BG"/>
              </w:rPr>
              <w:t xml:space="preserve"> на лицето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При Гранична застраховка “Гражданска отговорност” на автомобилистите полето не се попълва.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  <w:p w:rsidR="002E77D9" w:rsidRPr="00831958" w:rsidRDefault="00F04FF6" w:rsidP="00EB14D4">
            <w:pPr>
              <w:rPr>
                <w:rFonts w:ascii="Times New Roman" w:hAnsi="Times New Roman"/>
                <w:lang w:val="bg-BG"/>
              </w:rPr>
            </w:pPr>
            <w:r w:rsidRPr="00831958">
              <w:rPr>
                <w:rFonts w:ascii="Times New Roman" w:hAnsi="Times New Roman"/>
                <w:lang w:val="bg-BG"/>
              </w:rPr>
              <w:t>Забележка: при повече от един Нов собственик ЕИСОУКР създава отделни полета за всеки отделен нов собственик.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28.</w:t>
            </w:r>
          </w:p>
          <w:p w:rsidR="002E77D9" w:rsidRPr="003E40AF" w:rsidRDefault="002E77D9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47DA" w:rsidRPr="001378B9" w:rsidRDefault="002E77D9" w:rsidP="00C347D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Тип на идентификатора (ЕГН, ЛНЧ, ЕИК</w:t>
            </w:r>
            <w:r w:rsidR="00CA4950">
              <w:rPr>
                <w:rFonts w:ascii="Times New Roman" w:hAnsi="Times New Roman"/>
                <w:lang w:val="bg-BG"/>
              </w:rPr>
              <w:t>/БУЛСТАТ</w:t>
            </w:r>
            <w:r w:rsidRPr="001378B9">
              <w:rPr>
                <w:rFonts w:ascii="Times New Roman" w:hAnsi="Times New Roman"/>
                <w:lang w:val="bg-BG"/>
              </w:rPr>
              <w:t>)</w:t>
            </w:r>
            <w:r w:rsidR="00F00BE2" w:rsidRPr="001378B9">
              <w:rPr>
                <w:rFonts w:ascii="Times New Roman" w:hAnsi="Times New Roman"/>
                <w:lang w:val="bg-BG"/>
              </w:rPr>
              <w:t>на Нов собственик на МПС, необявен в МВР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</w:p>
          <w:p w:rsidR="00F00BE2" w:rsidRPr="001378B9" w:rsidRDefault="00F00BE2" w:rsidP="00F00BE2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задължително, ако е попълнено поле „Нов собственик на МПС, необявен в МВР”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b/>
                <w:lang w:val="bg-BG"/>
              </w:rPr>
            </w:pP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идентификатор на лице: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</w:p>
          <w:p w:rsidR="00DD3032" w:rsidRPr="001378B9" w:rsidRDefault="00DD3032" w:rsidP="00DD3032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1 - ЕГН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2 - ЛНЧ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3 - ЕИК (БУЛСТАТ)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t>4 - лице без нито един от посочените по-горе номера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от застрахователя съгласно доказателства за собственост, предоставени от застраховащия</w:t>
            </w:r>
            <w:r w:rsidR="00205CC4">
              <w:rPr>
                <w:rFonts w:ascii="Times New Roman" w:hAnsi="Times New Roman"/>
                <w:lang w:val="bg-BG"/>
              </w:rPr>
              <w:t xml:space="preserve"> и регистрация на лицето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При Гранична застраховка “Гражданска отговорност” на автомобилистите полето не се попълва.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  <w:p w:rsidR="002E77D9" w:rsidRPr="00831958" w:rsidRDefault="00F04FF6" w:rsidP="00EB14D4">
            <w:pPr>
              <w:rPr>
                <w:rFonts w:ascii="Times New Roman" w:hAnsi="Times New Roman"/>
                <w:lang w:val="bg-BG"/>
              </w:rPr>
            </w:pPr>
            <w:r w:rsidRPr="00831958">
              <w:rPr>
                <w:rFonts w:ascii="Times New Roman" w:hAnsi="Times New Roman"/>
                <w:lang w:val="bg-BG"/>
              </w:rPr>
              <w:t>Забележка: при повече от един Нов собственик ЕИСОУКР създава отделни полета за всеки отделен нов собственик.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29.</w:t>
            </w:r>
          </w:p>
          <w:p w:rsidR="002E77D9" w:rsidRPr="003E40AF" w:rsidRDefault="002E77D9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F00BE2" w:rsidP="00CA495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Данни за </w:t>
            </w:r>
            <w:r w:rsidR="002E77D9" w:rsidRPr="001378B9">
              <w:rPr>
                <w:rFonts w:ascii="Times New Roman" w:hAnsi="Times New Roman"/>
                <w:lang w:val="bg-BG"/>
              </w:rPr>
              <w:t>Идентификатор (ЕГН, ЛНЧ, ЕИК</w:t>
            </w:r>
            <w:r w:rsidR="00CA4950">
              <w:rPr>
                <w:rFonts w:ascii="Times New Roman" w:hAnsi="Times New Roman"/>
                <w:lang w:val="bg-BG"/>
              </w:rPr>
              <w:t>/БУЛСТАТ</w:t>
            </w:r>
            <w:r w:rsidR="002E77D9" w:rsidRPr="001378B9">
              <w:rPr>
                <w:rFonts w:ascii="Times New Roman" w:hAnsi="Times New Roman"/>
                <w:lang w:val="bg-BG"/>
              </w:rPr>
              <w:t>)</w:t>
            </w:r>
            <w:r w:rsidR="00C347DA" w:rsidRPr="001378B9">
              <w:rPr>
                <w:rFonts w:ascii="Times New Roman" w:hAnsi="Times New Roman"/>
                <w:lang w:val="bg-BG"/>
              </w:rPr>
              <w:t xml:space="preserve"> на </w:t>
            </w:r>
            <w:r w:rsidRPr="001378B9">
              <w:rPr>
                <w:rFonts w:ascii="Times New Roman" w:hAnsi="Times New Roman"/>
                <w:lang w:val="bg-BG"/>
              </w:rPr>
              <w:t>Нов собственик на МПС, необявен в МВР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E2C" w:rsidRPr="001378B9" w:rsidRDefault="009F3E2C" w:rsidP="009F3E2C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задължително, ако е попълнено поле „Нов собственик на МПС, необявен в МВР”</w:t>
            </w:r>
          </w:p>
          <w:p w:rsidR="00DD3032" w:rsidRDefault="00DD3032" w:rsidP="00DD3032">
            <w:pPr>
              <w:rPr>
                <w:rFonts w:ascii="Times New Roman" w:hAnsi="Times New Roman"/>
                <w:lang w:val="bg-BG"/>
              </w:rPr>
            </w:pP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 включва: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- 9 символа за ЕИК или Булстат;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- 13 символа за клон на юридическо лице;</w:t>
            </w:r>
          </w:p>
          <w:p w:rsidR="00DD3032" w:rsidRPr="001378B9" w:rsidRDefault="00DD3032" w:rsidP="00DD303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- 10 символа за ЕГН или ЛНЧ.</w:t>
            </w:r>
          </w:p>
          <w:p w:rsidR="009F3E2C" w:rsidRPr="001378B9" w:rsidRDefault="009F3E2C" w:rsidP="009F3E2C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9F2A7D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9F2A7D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от застрахователя съгласно доказателства за собственост, предоставени от застраховащия</w:t>
            </w:r>
            <w:r w:rsidR="00205CC4">
              <w:rPr>
                <w:rFonts w:ascii="Times New Roman" w:hAnsi="Times New Roman"/>
                <w:lang w:val="bg-BG"/>
              </w:rPr>
              <w:t xml:space="preserve"> и регистрация на лицето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  <w:p w:rsidR="002E77D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При Гранична застраховка “Гражданска отговорност” на автомобилистите полето не се </w:t>
            </w:r>
            <w:r w:rsidRPr="001378B9">
              <w:rPr>
                <w:rFonts w:ascii="Times New Roman" w:hAnsi="Times New Roman"/>
                <w:lang w:val="bg-BG"/>
              </w:rPr>
              <w:lastRenderedPageBreak/>
              <w:t>попълва.</w:t>
            </w:r>
          </w:p>
          <w:p w:rsidR="00F04FF6" w:rsidRPr="001378B9" w:rsidRDefault="00F04FF6" w:rsidP="00EB14D4">
            <w:pPr>
              <w:rPr>
                <w:rFonts w:ascii="Times New Roman" w:hAnsi="Times New Roman"/>
                <w:lang w:val="bg-BG"/>
              </w:rPr>
            </w:pPr>
          </w:p>
          <w:p w:rsidR="002E77D9" w:rsidRPr="00205CC4" w:rsidRDefault="00F04FF6" w:rsidP="00EB14D4">
            <w:pPr>
              <w:rPr>
                <w:rFonts w:ascii="Times New Roman" w:hAnsi="Times New Roman"/>
                <w:lang w:val="bg-BG"/>
              </w:rPr>
            </w:pPr>
            <w:r w:rsidRPr="00205CC4">
              <w:rPr>
                <w:rFonts w:ascii="Times New Roman" w:hAnsi="Times New Roman"/>
                <w:lang w:val="bg-BG"/>
              </w:rPr>
              <w:t>Забележка: при повече от един Нов собственик ЕИСОУКР създава отделни полета за всеки отделен нов собственик.</w:t>
            </w:r>
          </w:p>
          <w:p w:rsidR="002E77D9" w:rsidRPr="001378B9" w:rsidRDefault="002E77D9" w:rsidP="00DD3032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0AF" w:rsidRDefault="003E40AF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30.</w:t>
            </w:r>
          </w:p>
          <w:p w:rsidR="002E77D9" w:rsidRPr="003E40AF" w:rsidRDefault="002E77D9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47DA" w:rsidRPr="001378B9" w:rsidRDefault="00C347DA" w:rsidP="00C347D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Адрес </w:t>
            </w:r>
            <w:r w:rsidR="00F00BE2" w:rsidRPr="001378B9">
              <w:rPr>
                <w:rFonts w:ascii="Times New Roman" w:hAnsi="Times New Roman"/>
                <w:lang w:val="bg-BG"/>
              </w:rPr>
              <w:t>на Нов собственик на МПС, необявен в МВР</w:t>
            </w:r>
          </w:p>
          <w:p w:rsidR="002E77D9" w:rsidRPr="001378B9" w:rsidRDefault="002E77D9" w:rsidP="002954D8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5B6CB8" w:rsidP="00EB14D4">
            <w:pPr>
              <w:rPr>
                <w:rFonts w:ascii="Times New Roman" w:hAnsi="Times New Roman"/>
                <w:lang w:val="bg-BG"/>
              </w:rPr>
            </w:pPr>
            <w:hyperlink w:anchor="_Полица_–_Гражданска" w:history="1">
              <w:r w:rsidR="002E77D9" w:rsidRPr="001378B9">
                <w:rPr>
                  <w:rStyle w:val="Hyperlink"/>
                  <w:rFonts w:ascii="Times New Roman" w:hAnsi="Times New Roman"/>
                  <w:lang w:val="bg-BG"/>
                </w:rPr>
                <w:t>Адрес</w:t>
              </w:r>
            </w:hyperlink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9F2A7D">
            <w:pPr>
              <w:rPr>
                <w:rFonts w:ascii="Times New Roman" w:hAnsi="Times New Roman"/>
                <w:b/>
                <w:lang w:val="bg-BG"/>
              </w:rPr>
            </w:pPr>
          </w:p>
          <w:p w:rsidR="009F3E2C" w:rsidRPr="001378B9" w:rsidRDefault="009F3E2C" w:rsidP="009F3E2C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задължително, ако е попълнено поле „Нов собственик на МПС, необявен в МВР”</w:t>
            </w:r>
          </w:p>
          <w:p w:rsidR="009F3E2C" w:rsidRPr="001378B9" w:rsidRDefault="009F3E2C" w:rsidP="009F3E2C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1378B9" w:rsidRDefault="002E77D9" w:rsidP="009F2A7D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от застрахователя съгласно доказателства за собственост, предоставени от застраховащия</w:t>
            </w:r>
            <w:r w:rsidR="00205CC4">
              <w:rPr>
                <w:rFonts w:ascii="Times New Roman" w:hAnsi="Times New Roman"/>
                <w:lang w:val="bg-BG"/>
              </w:rPr>
              <w:t xml:space="preserve"> и регистрация на лицето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EB14D4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При Гранична застраховка “Гражданска отговорност” на автомобилистите полето не се попълва.</w:t>
            </w:r>
          </w:p>
          <w:p w:rsidR="002E77D9" w:rsidRPr="00205CC4" w:rsidRDefault="00F04FF6" w:rsidP="00EB14D4">
            <w:pPr>
              <w:rPr>
                <w:rFonts w:ascii="Times New Roman" w:hAnsi="Times New Roman"/>
                <w:lang w:val="bg-BG"/>
              </w:rPr>
            </w:pPr>
            <w:r w:rsidRPr="00205CC4">
              <w:rPr>
                <w:rFonts w:ascii="Times New Roman" w:hAnsi="Times New Roman"/>
                <w:lang w:val="bg-BG"/>
              </w:rPr>
              <w:t>Забележка: при повече от един Нов собственик ЕИСОУКР създава отделни полета за всеки отделен нов собственик.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44" w:rsidRDefault="00051444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31.</w:t>
            </w:r>
          </w:p>
          <w:p w:rsidR="002E77D9" w:rsidRPr="00051444" w:rsidRDefault="002E77D9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7D9" w:rsidRPr="001378B9" w:rsidRDefault="002E77D9" w:rsidP="00D069D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Име на Обичаен водач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7D9" w:rsidRPr="001378B9" w:rsidRDefault="002E77D9" w:rsidP="00242537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 се отбелязва, че е физическо лице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D9" w:rsidRPr="001378B9" w:rsidRDefault="002E77D9" w:rsidP="0006129F">
            <w:pPr>
              <w:rPr>
                <w:rFonts w:ascii="Times New Roman" w:hAnsi="Times New Roman"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от застрахователя задължително, ако в полицата е посочен обичаен водач</w:t>
            </w:r>
            <w:r w:rsidRPr="001378B9">
              <w:rPr>
                <w:rFonts w:ascii="Times New Roman" w:hAnsi="Times New Roman"/>
                <w:u w:val="single"/>
                <w:lang w:val="bg-BG"/>
              </w:rPr>
              <w:t xml:space="preserve">. 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Обичайният водач</w:t>
            </w:r>
            <w:r w:rsidRPr="001378B9">
              <w:rPr>
                <w:rFonts w:ascii="Times New Roman" w:hAnsi="Times New Roman"/>
                <w:lang w:val="bg-BG"/>
              </w:rPr>
              <w:t xml:space="preserve"> е </w:t>
            </w:r>
            <w:r w:rsidRPr="001378B9">
              <w:rPr>
                <w:rFonts w:ascii="Times New Roman" w:hAnsi="Times New Roman"/>
                <w:u w:val="single"/>
                <w:lang w:val="bg-BG"/>
              </w:rPr>
              <w:t>физическото лице</w:t>
            </w:r>
            <w:r w:rsidRPr="001378B9">
              <w:rPr>
                <w:rFonts w:ascii="Times New Roman" w:hAnsi="Times New Roman"/>
                <w:lang w:val="bg-BG"/>
              </w:rPr>
              <w:t xml:space="preserve">, което обичайно управлява </w:t>
            </w:r>
            <w:r w:rsidR="00205CC4">
              <w:rPr>
                <w:rFonts w:ascii="Times New Roman" w:hAnsi="Times New Roman"/>
                <w:lang w:val="bg-BG"/>
              </w:rPr>
              <w:t>МПС</w:t>
            </w:r>
            <w:r w:rsidRPr="001378B9">
              <w:rPr>
                <w:rFonts w:ascii="Times New Roman" w:hAnsi="Times New Roman"/>
                <w:lang w:val="bg-BG"/>
              </w:rPr>
              <w:t xml:space="preserve">. 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Въвеждат се имената съгласно документ за самоличност на обичайния водач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C046EE">
              <w:rPr>
                <w:rFonts w:ascii="Times New Roman" w:hAnsi="Times New Roman"/>
                <w:b/>
                <w:lang w:val="bg-BG"/>
              </w:rPr>
              <w:t xml:space="preserve">Контроли за </w:t>
            </w:r>
            <w:proofErr w:type="spellStart"/>
            <w:r w:rsidRPr="00C046EE">
              <w:rPr>
                <w:rFonts w:ascii="Times New Roman" w:hAnsi="Times New Roman"/>
                <w:b/>
                <w:lang w:val="bg-BG"/>
              </w:rPr>
              <w:t>валидация</w:t>
            </w:r>
            <w:proofErr w:type="spellEnd"/>
            <w:r w:rsidRPr="00C046EE">
              <w:rPr>
                <w:rFonts w:ascii="Times New Roman" w:hAnsi="Times New Roman"/>
                <w:b/>
                <w:lang w:val="bg-BG"/>
              </w:rPr>
              <w:t xml:space="preserve"> на задължителност на полето не се поставят</w:t>
            </w:r>
            <w:r w:rsidRPr="001378B9">
              <w:rPr>
                <w:rFonts w:ascii="Times New Roman" w:hAnsi="Times New Roman"/>
                <w:b/>
                <w:lang w:val="bg-BG"/>
              </w:rPr>
              <w:t>.</w:t>
            </w:r>
          </w:p>
          <w:p w:rsidR="00F04FF6" w:rsidRDefault="00F04FF6" w:rsidP="00F04FF6">
            <w:pPr>
              <w:rPr>
                <w:rFonts w:ascii="Times New Roman" w:hAnsi="Times New Roman"/>
                <w:color w:val="C00000"/>
                <w:lang w:val="bg-BG"/>
              </w:rPr>
            </w:pPr>
          </w:p>
          <w:p w:rsidR="002E77D9" w:rsidRPr="00C33E30" w:rsidRDefault="00F04FF6" w:rsidP="00F04FF6">
            <w:pPr>
              <w:rPr>
                <w:rFonts w:ascii="Times New Roman" w:hAnsi="Times New Roman"/>
                <w:lang w:val="bg-BG"/>
              </w:rPr>
            </w:pPr>
            <w:r w:rsidRPr="00C33E30">
              <w:rPr>
                <w:rFonts w:ascii="Times New Roman" w:hAnsi="Times New Roman"/>
                <w:lang w:val="bg-BG"/>
              </w:rPr>
              <w:t>Забележка: при повече от един обичаен водач ЕИСОУКР създава отделни полета за всеки отделен обичаен водач.</w:t>
            </w: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444" w:rsidRDefault="00051444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32.</w:t>
            </w:r>
          </w:p>
          <w:p w:rsidR="002E77D9" w:rsidRPr="00051444" w:rsidDel="00D069DF" w:rsidRDefault="002E77D9" w:rsidP="00C36D91">
            <w:pPr>
              <w:rPr>
                <w:rFonts w:ascii="Times New Roman" w:hAnsi="Times New Roman"/>
                <w:color w:val="C00000"/>
                <w:highlight w:val="yellow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9F3E2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Тип на идентификатора </w:t>
            </w:r>
            <w:r w:rsidR="009F3E2C" w:rsidRPr="001378B9">
              <w:rPr>
                <w:rFonts w:ascii="Times New Roman" w:hAnsi="Times New Roman"/>
                <w:i/>
                <w:lang w:val="bg-BG"/>
              </w:rPr>
              <w:t>(ЕГН, ЛНЧ</w:t>
            </w:r>
            <w:r w:rsidRPr="001378B9">
              <w:rPr>
                <w:rFonts w:ascii="Times New Roman" w:hAnsi="Times New Roman"/>
                <w:i/>
                <w:lang w:val="bg-BG"/>
              </w:rPr>
              <w:t>)</w:t>
            </w:r>
            <w:r w:rsidRPr="001378B9">
              <w:rPr>
                <w:rFonts w:ascii="Times New Roman" w:hAnsi="Times New Roman"/>
                <w:lang w:val="bg-BG"/>
              </w:rPr>
              <w:t xml:space="preserve"> на Обичайния водач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61355C">
            <w:pPr>
              <w:rPr>
                <w:rFonts w:ascii="Times New Roman" w:hAnsi="Times New Roman"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от застрахователя задължително, ако в полицата е посочен обичаен водач</w:t>
            </w:r>
            <w:r w:rsidRPr="001378B9">
              <w:rPr>
                <w:rFonts w:ascii="Times New Roman" w:hAnsi="Times New Roman"/>
                <w:u w:val="single"/>
                <w:lang w:val="bg-BG"/>
              </w:rPr>
              <w:t xml:space="preserve">. </w:t>
            </w:r>
          </w:p>
          <w:p w:rsidR="002E77D9" w:rsidRPr="001378B9" w:rsidRDefault="002E77D9" w:rsidP="0061355C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61355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идентификатор на застраховащия се попълва:</w:t>
            </w:r>
          </w:p>
          <w:p w:rsidR="002E77D9" w:rsidRPr="001378B9" w:rsidRDefault="002E77D9" w:rsidP="0061355C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61355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 – ЕГН;</w:t>
            </w:r>
          </w:p>
          <w:p w:rsidR="002E77D9" w:rsidRPr="001378B9" w:rsidRDefault="002E77D9" w:rsidP="0061355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 – ЛНЧ;</w:t>
            </w:r>
          </w:p>
          <w:p w:rsidR="002E77D9" w:rsidRPr="001378B9" w:rsidRDefault="00806F5B" w:rsidP="0061355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</w:t>
            </w:r>
            <w:r w:rsidR="002E77D9" w:rsidRPr="001378B9">
              <w:rPr>
                <w:rFonts w:ascii="Times New Roman" w:hAnsi="Times New Roman"/>
                <w:lang w:val="bg-BG"/>
              </w:rPr>
              <w:t xml:space="preserve"> - </w:t>
            </w:r>
            <w:r w:rsidR="009F3E2C" w:rsidRPr="001378B9">
              <w:rPr>
                <w:rFonts w:ascii="Times New Roman" w:hAnsi="Times New Roman"/>
                <w:sz w:val="24"/>
                <w:lang w:val="bg-BG"/>
              </w:rPr>
              <w:t>лице без нито един от посочените по-горе номера</w:t>
            </w:r>
          </w:p>
          <w:p w:rsidR="00F04FF6" w:rsidRDefault="00F04FF6" w:rsidP="00F04FF6">
            <w:pPr>
              <w:rPr>
                <w:rFonts w:ascii="Times New Roman" w:hAnsi="Times New Roman"/>
                <w:color w:val="C00000"/>
                <w:lang w:val="bg-BG"/>
              </w:rPr>
            </w:pPr>
          </w:p>
          <w:p w:rsidR="002E77D9" w:rsidRPr="001378B9" w:rsidRDefault="00F04FF6" w:rsidP="00F04FF6">
            <w:pPr>
              <w:rPr>
                <w:rFonts w:ascii="Times New Roman" w:hAnsi="Times New Roman"/>
                <w:lang w:val="bg-BG"/>
              </w:rPr>
            </w:pPr>
            <w:r w:rsidRPr="00806F5B">
              <w:rPr>
                <w:rFonts w:ascii="Times New Roman" w:hAnsi="Times New Roman"/>
                <w:lang w:val="bg-BG"/>
              </w:rPr>
              <w:t xml:space="preserve">Забележка: при повече от един обичаен водач ЕИСОУКР създава </w:t>
            </w:r>
            <w:r w:rsidRPr="00806F5B">
              <w:rPr>
                <w:rFonts w:ascii="Times New Roman" w:hAnsi="Times New Roman"/>
                <w:lang w:val="bg-BG"/>
              </w:rPr>
              <w:lastRenderedPageBreak/>
              <w:t>отделни полета за всеки отделен обичаен водач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2E77D9" w:rsidRPr="001378B9" w:rsidRDefault="002E77D9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444" w:rsidRDefault="00051444" w:rsidP="003F06FA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33.</w:t>
            </w:r>
          </w:p>
          <w:p w:rsidR="002E77D9" w:rsidRPr="00051444" w:rsidRDefault="002E77D9" w:rsidP="003F06FA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9F3E2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Данни за Типа идентификатор (ЕГН, ЛНЧ на Обичайния водач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A1387C">
            <w:pPr>
              <w:rPr>
                <w:rFonts w:ascii="Times New Roman" w:hAnsi="Times New Roman"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от застрахователя задължително, ако в полицата е посочен обичаен водач</w:t>
            </w:r>
            <w:r w:rsidRPr="001378B9">
              <w:rPr>
                <w:rFonts w:ascii="Times New Roman" w:hAnsi="Times New Roman"/>
                <w:u w:val="single"/>
                <w:lang w:val="bg-BG"/>
              </w:rPr>
              <w:t xml:space="preserve">. </w:t>
            </w:r>
          </w:p>
          <w:p w:rsidR="002E77D9" w:rsidRPr="001378B9" w:rsidRDefault="002E77D9" w:rsidP="00A1387C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Pr="00A16375" w:rsidRDefault="002E77D9" w:rsidP="00A1387C">
            <w:pPr>
              <w:rPr>
                <w:rFonts w:ascii="Times New Roman" w:hAnsi="Times New Roman"/>
                <w:b/>
                <w:lang w:val="bg-BG"/>
              </w:rPr>
            </w:pPr>
            <w:r w:rsidRPr="00A16375">
              <w:rPr>
                <w:rFonts w:ascii="Times New Roman" w:hAnsi="Times New Roman"/>
                <w:b/>
                <w:lang w:val="bg-BG"/>
              </w:rPr>
              <w:t>Попълването на данни включва:</w:t>
            </w:r>
          </w:p>
          <w:p w:rsidR="002E77D9" w:rsidRPr="00A16375" w:rsidRDefault="002E77D9" w:rsidP="002A6E3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lang w:val="bg-BG"/>
              </w:rPr>
            </w:pPr>
            <w:r w:rsidRPr="00A16375">
              <w:rPr>
                <w:rFonts w:ascii="Times New Roman" w:hAnsi="Times New Roman"/>
                <w:b/>
                <w:lang w:val="bg-BG"/>
              </w:rPr>
              <w:t>10 символа за ЕГН или ЛНЧ.</w:t>
            </w:r>
          </w:p>
          <w:p w:rsidR="00F04FF6" w:rsidRPr="00A16375" w:rsidRDefault="00F04FF6" w:rsidP="00F04FF6">
            <w:pPr>
              <w:rPr>
                <w:rFonts w:ascii="Times New Roman" w:hAnsi="Times New Roman"/>
                <w:lang w:val="bg-BG"/>
              </w:rPr>
            </w:pPr>
          </w:p>
          <w:p w:rsidR="00F04FF6" w:rsidRPr="001378B9" w:rsidRDefault="00F04FF6" w:rsidP="00F04FF6">
            <w:pPr>
              <w:rPr>
                <w:rFonts w:ascii="Times New Roman" w:hAnsi="Times New Roman"/>
                <w:lang w:val="bg-BG"/>
              </w:rPr>
            </w:pPr>
            <w:r w:rsidRPr="001151F0">
              <w:rPr>
                <w:rFonts w:ascii="Times New Roman" w:hAnsi="Times New Roman"/>
                <w:lang w:val="bg-BG"/>
              </w:rPr>
              <w:t>Забележка: при повече от един обичаен водач ЕИСОУКР създава отделни полета за всеки отделен обичаен водач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2E77D9" w:rsidRPr="001378B9" w:rsidRDefault="002E77D9" w:rsidP="00A1387C">
            <w:pPr>
              <w:rPr>
                <w:rFonts w:ascii="Times New Roman" w:hAnsi="Times New Roman"/>
                <w:lang w:val="bg-BG"/>
              </w:rPr>
            </w:pPr>
          </w:p>
          <w:p w:rsidR="002E77D9" w:rsidRPr="001378B9" w:rsidRDefault="002E77D9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E77D9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444" w:rsidRDefault="00051444" w:rsidP="00A1387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34.</w:t>
            </w:r>
          </w:p>
          <w:p w:rsidR="002E77D9" w:rsidRPr="00051444" w:rsidRDefault="002E77D9" w:rsidP="00A1387C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2E77D9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на обичайния водач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7D9" w:rsidRPr="001378B9" w:rsidRDefault="00D3761C" w:rsidP="00D3761C">
            <w:pPr>
              <w:rPr>
                <w:rFonts w:ascii="Times New Roman" w:hAnsi="Times New Roman"/>
                <w:lang w:val="bg-BG"/>
              </w:rPr>
            </w:pPr>
            <w:r>
              <w:rPr>
                <w:lang w:val="bg-BG"/>
              </w:rPr>
              <w:t>Адрес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7D9" w:rsidRPr="001378B9" w:rsidRDefault="002E77D9" w:rsidP="00F34049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застрахователя, ако в полицата е посочен обичаен водач</w:t>
            </w:r>
          </w:p>
          <w:p w:rsidR="002E77D9" w:rsidRPr="001378B9" w:rsidRDefault="002E77D9" w:rsidP="00F34049">
            <w:pPr>
              <w:rPr>
                <w:rFonts w:ascii="Times New Roman" w:hAnsi="Times New Roman"/>
                <w:b/>
                <w:lang w:val="bg-BG"/>
              </w:rPr>
            </w:pPr>
          </w:p>
          <w:p w:rsidR="002E77D9" w:rsidRDefault="002E77D9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Записва се задължително адреса за кореспонденция.</w:t>
            </w:r>
          </w:p>
          <w:p w:rsidR="00F04FF6" w:rsidRDefault="00F04FF6" w:rsidP="00F04FF6">
            <w:pPr>
              <w:rPr>
                <w:rFonts w:ascii="Times New Roman" w:hAnsi="Times New Roman"/>
                <w:color w:val="C00000"/>
                <w:lang w:val="bg-BG"/>
              </w:rPr>
            </w:pPr>
          </w:p>
          <w:p w:rsidR="00F04FF6" w:rsidRPr="001378B9" w:rsidRDefault="00F04FF6" w:rsidP="00F04FF6">
            <w:pPr>
              <w:rPr>
                <w:rFonts w:ascii="Times New Roman" w:hAnsi="Times New Roman"/>
                <w:lang w:val="bg-BG"/>
              </w:rPr>
            </w:pPr>
            <w:r w:rsidRPr="001151F0">
              <w:rPr>
                <w:rFonts w:ascii="Times New Roman" w:hAnsi="Times New Roman"/>
                <w:lang w:val="bg-BG"/>
              </w:rPr>
              <w:t>Забележка: при повече от един обичаен водач ЕИСОУКР създава отделни полета за всеки отделен обичаен водач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F04FF6" w:rsidRPr="001378B9" w:rsidRDefault="00F04FF6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444" w:rsidRDefault="00051444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35.</w:t>
            </w:r>
          </w:p>
          <w:p w:rsidR="002A34B6" w:rsidRPr="00051444" w:rsidRDefault="002A34B6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  <w:r w:rsidRPr="00051444">
              <w:rPr>
                <w:rFonts w:ascii="Times New Roman" w:hAnsi="Times New Roman"/>
                <w:color w:val="C00000"/>
                <w:lang w:val="bg-BG"/>
              </w:rPr>
              <w:t>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2A34B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Ползвател на МПС съгласно СРМПС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от застрахователя задължително при следните условия: </w:t>
            </w:r>
          </w:p>
          <w:p w:rsidR="002A34B6" w:rsidRPr="001378B9" w:rsidRDefault="002A34B6" w:rsidP="002A34B6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2A34B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данните се извършва по номенклатура за тип на лицето:</w:t>
            </w:r>
          </w:p>
          <w:p w:rsidR="002A34B6" w:rsidRPr="001378B9" w:rsidRDefault="002A34B6" w:rsidP="002A34B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1.ФЛ;</w:t>
            </w:r>
          </w:p>
          <w:p w:rsidR="002A34B6" w:rsidRPr="001378B9" w:rsidRDefault="002A34B6" w:rsidP="002A34B6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1378B9">
              <w:rPr>
                <w:rFonts w:ascii="Times New Roman" w:hAnsi="Times New Roman"/>
                <w:lang w:val="bg-BG"/>
              </w:rPr>
              <w:t>2.</w:t>
            </w:r>
            <w:proofErr w:type="gramEnd"/>
            <w:r w:rsidRPr="001378B9">
              <w:rPr>
                <w:rFonts w:ascii="Times New Roman" w:hAnsi="Times New Roman"/>
                <w:lang w:val="bg-BG"/>
              </w:rPr>
              <w:t>ЮЛ</w:t>
            </w:r>
            <w:r w:rsidR="004D6B01">
              <w:rPr>
                <w:rFonts w:ascii="Times New Roman" w:hAnsi="Times New Roman"/>
                <w:lang w:val="bg-BG"/>
              </w:rPr>
              <w:t xml:space="preserve"> </w:t>
            </w:r>
            <w:r w:rsidR="00DC418F" w:rsidRPr="00A47F2B">
              <w:rPr>
                <w:rFonts w:ascii="Times New Roman" w:hAnsi="Times New Roman"/>
                <w:lang w:val="bg-BG"/>
              </w:rPr>
              <w:t>и</w:t>
            </w:r>
            <w:r w:rsidR="00A47F2B" w:rsidRPr="00A47F2B">
              <w:rPr>
                <w:rFonts w:ascii="Times New Roman" w:hAnsi="Times New Roman"/>
                <w:lang w:val="bg-BG"/>
              </w:rPr>
              <w:t>ли</w:t>
            </w:r>
            <w:r w:rsidR="00DC418F" w:rsidRPr="00A47F2B">
              <w:rPr>
                <w:rFonts w:ascii="Times New Roman" w:hAnsi="Times New Roman"/>
                <w:lang w:val="bg-BG"/>
              </w:rPr>
              <w:t xml:space="preserve"> за ЕТ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A47F2B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1. При </w:t>
            </w:r>
            <w:proofErr w:type="gramStart"/>
            <w:r w:rsidR="00640915" w:rsidRPr="00A47F2B">
              <w:rPr>
                <w:rFonts w:ascii="Times New Roman" w:hAnsi="Times New Roman"/>
                <w:sz w:val="24"/>
                <w:lang w:val="bg-BG"/>
              </w:rPr>
              <w:t>МПС,регистрирано</w:t>
            </w:r>
            <w:proofErr w:type="gramEnd"/>
            <w:r w:rsidR="00640915" w:rsidRPr="00A47F2B">
              <w:rPr>
                <w:rFonts w:ascii="Times New Roman" w:hAnsi="Times New Roman"/>
                <w:sz w:val="24"/>
                <w:lang w:val="bg-BG"/>
              </w:rPr>
              <w:t xml:space="preserve"> по </w:t>
            </w:r>
            <w:proofErr w:type="spellStart"/>
            <w:r w:rsidR="00640915" w:rsidRPr="00A47F2B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A47F2B">
              <w:rPr>
                <w:rFonts w:ascii="Times New Roman" w:hAnsi="Times New Roman"/>
                <w:sz w:val="24"/>
                <w:lang w:val="bg-BG"/>
              </w:rPr>
              <w:t>, ползвател е лицето/лицата, вписано/и в</w:t>
            </w:r>
            <w:r w:rsidR="0055102D" w:rsidRPr="00A47F2B">
              <w:rPr>
                <w:rFonts w:ascii="Times New Roman" w:hAnsi="Times New Roman"/>
                <w:sz w:val="24"/>
                <w:lang w:val="bg-BG"/>
              </w:rPr>
              <w:t xml:space="preserve"> позиция</w:t>
            </w:r>
            <w:r w:rsidR="00B44BA1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A47F2B">
              <w:rPr>
                <w:rFonts w:ascii="Times New Roman" w:hAnsi="Times New Roman"/>
                <w:b/>
                <w:sz w:val="24"/>
                <w:lang w:val="bg-BG"/>
              </w:rPr>
              <w:t xml:space="preserve">С.3 от </w:t>
            </w:r>
            <w:r w:rsidR="00640915" w:rsidRPr="00A47F2B">
              <w:rPr>
                <w:rFonts w:ascii="Times New Roman" w:hAnsi="Times New Roman"/>
                <w:b/>
                <w:sz w:val="24"/>
                <w:lang w:val="bg-BG"/>
              </w:rPr>
              <w:t>СРМПС</w:t>
            </w: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При </w:t>
            </w:r>
            <w:r w:rsidR="0055102D" w:rsidRPr="00A47F2B">
              <w:rPr>
                <w:rFonts w:ascii="Times New Roman" w:hAnsi="Times New Roman"/>
                <w:sz w:val="24"/>
                <w:lang w:val="bg-BG"/>
              </w:rPr>
              <w:t xml:space="preserve">МПС,регистрирано по </w:t>
            </w:r>
            <w:proofErr w:type="spellStart"/>
            <w:r w:rsidR="0055102D" w:rsidRPr="00A47F2B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55102D" w:rsidRPr="00A47F2B">
              <w:rPr>
                <w:rFonts w:ascii="Times New Roman" w:hAnsi="Times New Roman"/>
                <w:sz w:val="24"/>
                <w:lang w:val="bg-BG"/>
              </w:rPr>
              <w:t xml:space="preserve">, </w:t>
            </w:r>
            <w:r w:rsidRPr="00A47F2B">
              <w:rPr>
                <w:rFonts w:ascii="Times New Roman" w:hAnsi="Times New Roman"/>
                <w:sz w:val="24"/>
                <w:lang w:val="bg-BG"/>
              </w:rPr>
              <w:t>полето не се попълва от застрахователя, данните се генерират от ЕИСОУКР въз основа на данните, предоставяни от МВР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2A34B6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55102D" w:rsidRPr="00A47F2B" w:rsidRDefault="0055102D" w:rsidP="0055102D">
            <w:pPr>
              <w:rPr>
                <w:rFonts w:ascii="Times New Roman" w:hAnsi="Times New Roman"/>
                <w:sz w:val="24"/>
                <w:lang w:val="bg-BG"/>
              </w:rPr>
            </w:pP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2. При МПС, регистрирано по ЗРКЗГТ, полето се попълва от застрахователя съгласно позиция (а) </w:t>
            </w:r>
            <w:r w:rsidR="007D6B4D" w:rsidRPr="00A47F2B">
              <w:rPr>
                <w:rFonts w:ascii="Times New Roman" w:hAnsi="Times New Roman"/>
                <w:sz w:val="24"/>
                <w:lang w:val="bg-BG"/>
              </w:rPr>
              <w:t>„</w:t>
            </w:r>
            <w:r w:rsidRPr="00A47F2B">
              <w:rPr>
                <w:rFonts w:ascii="Times New Roman" w:hAnsi="Times New Roman"/>
                <w:sz w:val="24"/>
                <w:lang w:val="bg-BG"/>
              </w:rPr>
              <w:t>Ползвател</w:t>
            </w:r>
            <w:r w:rsidR="007D6B4D" w:rsidRPr="00A47F2B">
              <w:rPr>
                <w:rFonts w:ascii="Times New Roman" w:hAnsi="Times New Roman"/>
                <w:sz w:val="24"/>
                <w:lang w:val="bg-BG"/>
              </w:rPr>
              <w:t>”от</w:t>
            </w: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 Свидетелството за регистрация (СР).</w:t>
            </w:r>
          </w:p>
          <w:p w:rsidR="0055102D" w:rsidRPr="001378B9" w:rsidRDefault="0055102D" w:rsidP="0006129F">
            <w:pPr>
              <w:rPr>
                <w:rFonts w:ascii="Times New Roman" w:hAnsi="Times New Roman"/>
                <w:lang w:val="bg-BG"/>
              </w:rPr>
            </w:pPr>
          </w:p>
          <w:p w:rsidR="00BE24C9" w:rsidRPr="00A47F2B" w:rsidRDefault="007D6B4D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3. </w:t>
            </w:r>
            <w:r w:rsidR="00BE24C9" w:rsidRPr="00A47F2B">
              <w:rPr>
                <w:rFonts w:ascii="Times New Roman" w:hAnsi="Times New Roman"/>
                <w:sz w:val="24"/>
                <w:lang w:val="bg-BG"/>
              </w:rPr>
              <w:t>Полето не се попълва:</w:t>
            </w:r>
          </w:p>
          <w:p w:rsidR="002A34B6" w:rsidRPr="00A47F2B" w:rsidRDefault="00BE24C9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3.1. </w:t>
            </w:r>
            <w:proofErr w:type="gramStart"/>
            <w:r w:rsidRPr="00A47F2B">
              <w:rPr>
                <w:rFonts w:ascii="Times New Roman" w:hAnsi="Times New Roman"/>
                <w:sz w:val="24"/>
                <w:lang w:val="bg-BG"/>
              </w:rPr>
              <w:t>при</w:t>
            </w:r>
            <w:proofErr w:type="gramEnd"/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 МПС, което</w:t>
            </w:r>
            <w:r w:rsidR="001B5127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A47F2B">
              <w:rPr>
                <w:rFonts w:ascii="Times New Roman" w:hAnsi="Times New Roman"/>
                <w:sz w:val="24"/>
                <w:lang w:val="bg-BG"/>
              </w:rPr>
              <w:t xml:space="preserve">не е </w:t>
            </w:r>
            <w:r w:rsidRPr="00A47F2B">
              <w:rPr>
                <w:rFonts w:ascii="Times New Roman" w:hAnsi="Times New Roman"/>
                <w:sz w:val="24"/>
                <w:lang w:val="bg-BG"/>
              </w:rPr>
              <w:lastRenderedPageBreak/>
              <w:t>регистрирано по т. 1 или по т. 2;</w:t>
            </w:r>
          </w:p>
          <w:p w:rsidR="00BE24C9" w:rsidRPr="001378B9" w:rsidRDefault="00BE24C9" w:rsidP="0006129F">
            <w:pPr>
              <w:rPr>
                <w:rFonts w:ascii="Times New Roman" w:hAnsi="Times New Roman"/>
                <w:lang w:val="bg-BG"/>
              </w:rPr>
            </w:pPr>
            <w:r w:rsidRPr="00A47F2B">
              <w:rPr>
                <w:rFonts w:ascii="Times New Roman" w:hAnsi="Times New Roman"/>
                <w:sz w:val="24"/>
                <w:lang w:val="bg-BG"/>
              </w:rPr>
              <w:t>3.2. при МПС, в чийто СРМПС (СР) не е вписан ползвател</w:t>
            </w:r>
            <w:r>
              <w:rPr>
                <w:rFonts w:ascii="Times New Roman" w:hAnsi="Times New Roman"/>
                <w:color w:val="C00000"/>
                <w:sz w:val="24"/>
                <w:lang w:val="bg-BG"/>
              </w:rPr>
              <w:t>;</w:t>
            </w:r>
          </w:p>
          <w:p w:rsidR="002A34B6" w:rsidRPr="00A47F2B" w:rsidRDefault="00BE24C9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A47F2B">
              <w:rPr>
                <w:rFonts w:ascii="Times New Roman" w:hAnsi="Times New Roman"/>
                <w:sz w:val="24"/>
                <w:lang w:val="bg-BG"/>
              </w:rPr>
              <w:t>3.3</w:t>
            </w:r>
            <w:r w:rsidR="002A34B6" w:rsidRPr="00A47F2B">
              <w:rPr>
                <w:rFonts w:ascii="Times New Roman" w:hAnsi="Times New Roman"/>
                <w:sz w:val="24"/>
                <w:lang w:val="bg-BG"/>
              </w:rPr>
              <w:t>. При Гранична застраховка “Гражданска отговорност” на автомобилистите.</w:t>
            </w:r>
          </w:p>
          <w:p w:rsidR="002A34B6" w:rsidRPr="001378B9" w:rsidRDefault="002A34B6" w:rsidP="00D069D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D069D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Друг ползвател освен вписания в СРМПС </w:t>
            </w:r>
            <w:r w:rsidR="00DD3B1E" w:rsidRPr="005E30F6">
              <w:rPr>
                <w:rFonts w:ascii="Times New Roman" w:hAnsi="Times New Roman"/>
                <w:b/>
                <w:lang w:val="bg-BG"/>
              </w:rPr>
              <w:t>(СР)</w:t>
            </w:r>
            <w:r w:rsidRPr="001378B9">
              <w:rPr>
                <w:rFonts w:ascii="Times New Roman" w:hAnsi="Times New Roman"/>
                <w:b/>
                <w:lang w:val="bg-BG"/>
              </w:rPr>
              <w:t>не се попълва.</w:t>
            </w:r>
          </w:p>
          <w:p w:rsidR="00370F3D" w:rsidRDefault="00370F3D" w:rsidP="00370F3D">
            <w:pPr>
              <w:rPr>
                <w:rFonts w:ascii="Times New Roman" w:hAnsi="Times New Roman"/>
                <w:color w:val="C00000"/>
                <w:lang w:val="bg-BG"/>
              </w:rPr>
            </w:pPr>
          </w:p>
          <w:p w:rsidR="00370F3D" w:rsidRPr="005E30F6" w:rsidRDefault="00370F3D" w:rsidP="00370F3D">
            <w:pPr>
              <w:rPr>
                <w:rFonts w:ascii="Times New Roman" w:hAnsi="Times New Roman"/>
                <w:lang w:val="bg-BG"/>
              </w:rPr>
            </w:pPr>
            <w:r w:rsidRPr="005E30F6">
              <w:rPr>
                <w:rFonts w:ascii="Times New Roman" w:hAnsi="Times New Roman"/>
                <w:lang w:val="bg-BG"/>
              </w:rPr>
              <w:t>Забележка: при повече от един ползвател ЕИСОУКР създава отделни полета за всеки отделен ползвател.</w:t>
            </w:r>
          </w:p>
          <w:p w:rsidR="002A34B6" w:rsidRPr="001378B9" w:rsidRDefault="002A34B6" w:rsidP="002A34B6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444" w:rsidRDefault="00051444" w:rsidP="00D069D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36.</w:t>
            </w:r>
          </w:p>
          <w:p w:rsidR="002A34B6" w:rsidRPr="00051444" w:rsidDel="00D069DF" w:rsidRDefault="002A34B6" w:rsidP="00D069DF">
            <w:pPr>
              <w:rPr>
                <w:rFonts w:ascii="Times New Roman" w:hAnsi="Times New Roman"/>
                <w:color w:val="C00000"/>
                <w:highlight w:val="yellow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CB3C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Име/Наименование Ползвател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</w:t>
            </w:r>
            <w:r w:rsidR="00CB3C01" w:rsidRPr="001378B9">
              <w:rPr>
                <w:rFonts w:ascii="Times New Roman" w:hAnsi="Times New Roman"/>
                <w:b/>
                <w:lang w:val="bg-BG"/>
              </w:rPr>
              <w:t>,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ако в СРМПС</w:t>
            </w:r>
            <w:r w:rsidR="008F0293" w:rsidRPr="005E30F6">
              <w:rPr>
                <w:rFonts w:ascii="Times New Roman" w:hAnsi="Times New Roman"/>
                <w:b/>
                <w:lang w:val="bg-BG"/>
              </w:rPr>
              <w:t>(СР)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е вписан ползвател: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D069D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242537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Попълването на данните включва</w:t>
            </w:r>
          </w:p>
          <w:p w:rsidR="002A34B6" w:rsidRPr="001378B9" w:rsidRDefault="002A34B6" w:rsidP="002A6E3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За ФЛ –имена</w:t>
            </w:r>
            <w:r w:rsidR="008F0293">
              <w:rPr>
                <w:rFonts w:ascii="Times New Roman" w:hAnsi="Times New Roman"/>
                <w:b/>
                <w:lang w:val="bg-BG"/>
              </w:rPr>
              <w:t>та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на </w:t>
            </w:r>
            <w:proofErr w:type="spellStart"/>
            <w:r w:rsidRPr="001378B9">
              <w:rPr>
                <w:rFonts w:ascii="Times New Roman" w:hAnsi="Times New Roman"/>
                <w:b/>
                <w:lang w:val="bg-BG"/>
              </w:rPr>
              <w:t>лицето</w:t>
            </w:r>
            <w:r w:rsidR="008F0293" w:rsidRPr="00946A91">
              <w:rPr>
                <w:rFonts w:ascii="Times New Roman" w:hAnsi="Times New Roman"/>
                <w:b/>
                <w:lang w:val="bg-BG"/>
              </w:rPr>
              <w:t>съгласно</w:t>
            </w:r>
            <w:proofErr w:type="spellEnd"/>
            <w:r w:rsidR="008F0293" w:rsidRPr="00946A91">
              <w:rPr>
                <w:rFonts w:ascii="Times New Roman" w:hAnsi="Times New Roman"/>
                <w:b/>
                <w:lang w:val="bg-BG"/>
              </w:rPr>
              <w:t xml:space="preserve"> СРМПС (СР)</w:t>
            </w:r>
            <w:r w:rsidRPr="001378B9">
              <w:rPr>
                <w:rFonts w:ascii="Times New Roman" w:hAnsi="Times New Roman"/>
                <w:b/>
                <w:lang w:val="bg-BG"/>
              </w:rPr>
              <w:t>;</w:t>
            </w:r>
          </w:p>
          <w:p w:rsidR="002A34B6" w:rsidRPr="001378B9" w:rsidRDefault="002A34B6" w:rsidP="002A6E3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За ЮЛ </w:t>
            </w:r>
            <w:r w:rsidR="005E30F6">
              <w:rPr>
                <w:rFonts w:ascii="Times New Roman" w:hAnsi="Times New Roman"/>
                <w:b/>
                <w:lang w:val="bg-BG"/>
              </w:rPr>
              <w:t xml:space="preserve">или ЕТ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– наименование по </w:t>
            </w:r>
            <w:proofErr w:type="spellStart"/>
            <w:r w:rsidRPr="001378B9">
              <w:rPr>
                <w:rFonts w:ascii="Times New Roman" w:hAnsi="Times New Roman"/>
                <w:b/>
                <w:lang w:val="bg-BG"/>
              </w:rPr>
              <w:t>регистрация</w:t>
            </w:r>
            <w:r w:rsidR="008F0293" w:rsidRPr="00946A91">
              <w:rPr>
                <w:rFonts w:ascii="Times New Roman" w:hAnsi="Times New Roman"/>
                <w:b/>
                <w:lang w:val="bg-BG"/>
              </w:rPr>
              <w:t>съгласно</w:t>
            </w:r>
            <w:proofErr w:type="spellEnd"/>
            <w:r w:rsidR="008F0293" w:rsidRPr="00946A91">
              <w:rPr>
                <w:rFonts w:ascii="Times New Roman" w:hAnsi="Times New Roman"/>
                <w:b/>
                <w:lang w:val="bg-BG"/>
              </w:rPr>
              <w:t xml:space="preserve"> СРМПС (СР)</w:t>
            </w:r>
            <w:r w:rsidRPr="001378B9">
              <w:rPr>
                <w:rFonts w:ascii="Times New Roman" w:hAnsi="Times New Roman"/>
                <w:b/>
                <w:lang w:val="bg-BG"/>
              </w:rPr>
              <w:t>.</w:t>
            </w:r>
          </w:p>
          <w:p w:rsidR="002A34B6" w:rsidRPr="001378B9" w:rsidRDefault="002A34B6" w:rsidP="002A34B6">
            <w:pPr>
              <w:pStyle w:val="ListParagraph"/>
              <w:rPr>
                <w:rFonts w:ascii="Times New Roman" w:hAnsi="Times New Roman"/>
                <w:b/>
                <w:lang w:val="bg-BG"/>
              </w:rPr>
            </w:pP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245DE0">
              <w:rPr>
                <w:rFonts w:ascii="Times New Roman" w:hAnsi="Times New Roman"/>
                <w:sz w:val="24"/>
                <w:lang w:val="bg-BG"/>
              </w:rPr>
              <w:t xml:space="preserve">1. При МПС,регистрирано по </w:t>
            </w:r>
            <w:proofErr w:type="spellStart"/>
            <w:r w:rsidRPr="00245DE0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245DE0">
              <w:rPr>
                <w:rFonts w:ascii="Times New Roman" w:hAnsi="Times New Roman"/>
                <w:sz w:val="24"/>
                <w:lang w:val="bg-BG"/>
              </w:rPr>
              <w:t xml:space="preserve">, ползвател е лицето/лицата, вписано/и в позиция </w:t>
            </w:r>
            <w:r w:rsidRPr="00245DE0">
              <w:rPr>
                <w:rFonts w:ascii="Times New Roman" w:hAnsi="Times New Roman"/>
                <w:b/>
                <w:sz w:val="24"/>
                <w:lang w:val="bg-BG"/>
              </w:rPr>
              <w:t>С.3 от СРМПС</w:t>
            </w:r>
            <w:r w:rsidRPr="00245DE0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245DE0">
              <w:rPr>
                <w:rFonts w:ascii="Times New Roman" w:hAnsi="Times New Roman"/>
                <w:sz w:val="24"/>
                <w:lang w:val="bg-BG"/>
              </w:rPr>
              <w:t xml:space="preserve">При МПС, регистрирано по </w:t>
            </w:r>
            <w:proofErr w:type="spellStart"/>
            <w:r w:rsidRPr="00245DE0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245DE0">
              <w:rPr>
                <w:rFonts w:ascii="Times New Roman" w:hAnsi="Times New Roman"/>
                <w:sz w:val="24"/>
                <w:lang w:val="bg-BG"/>
              </w:rPr>
              <w:t>, полето не се попълва от застрахователя, данните се генерират от ЕИСОУКР въз основа на данните, предоставяни от МВР.</w:t>
            </w: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245DE0">
              <w:rPr>
                <w:rFonts w:ascii="Times New Roman" w:hAnsi="Times New Roman"/>
                <w:sz w:val="24"/>
                <w:lang w:val="bg-BG"/>
              </w:rPr>
              <w:t>2. При МПС, регистрирано по ЗРКЗГТ, полето се попълва от застрахователя съгласно позиция (а) „Ползвател” от Свидетелството за регистрация (СР).</w:t>
            </w: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245DE0">
              <w:rPr>
                <w:rFonts w:ascii="Times New Roman" w:hAnsi="Times New Roman"/>
                <w:sz w:val="24"/>
                <w:lang w:val="bg-BG"/>
              </w:rPr>
              <w:t>3. Полето не се попълва:</w:t>
            </w: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245DE0">
              <w:rPr>
                <w:rFonts w:ascii="Times New Roman" w:hAnsi="Times New Roman"/>
                <w:sz w:val="24"/>
                <w:lang w:val="bg-BG"/>
              </w:rPr>
              <w:t>3.1. при МПС, което не е регистрирано по т. 1 или по т. 2;</w:t>
            </w:r>
          </w:p>
          <w:p w:rsidR="00CA4950" w:rsidRPr="00245DE0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245DE0">
              <w:rPr>
                <w:rFonts w:ascii="Times New Roman" w:hAnsi="Times New Roman"/>
                <w:sz w:val="24"/>
                <w:lang w:val="bg-BG"/>
              </w:rPr>
              <w:t>3.2. при МПС, в чийто СРМПС (СР) не е вписан ползвател;</w:t>
            </w:r>
          </w:p>
          <w:p w:rsidR="00CA4950" w:rsidRPr="001378B9" w:rsidRDefault="00CA4950" w:rsidP="00CA495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3.3</w:t>
            </w:r>
            <w:r w:rsidRPr="001378B9">
              <w:rPr>
                <w:rFonts w:ascii="Times New Roman" w:hAnsi="Times New Roman"/>
                <w:lang w:val="bg-BG"/>
              </w:rPr>
              <w:t>. При Гранична застраховка “Гражданска отговорност” на автомобилистите.</w:t>
            </w:r>
          </w:p>
          <w:p w:rsidR="00CA4950" w:rsidRPr="001378B9" w:rsidRDefault="00CA4950" w:rsidP="00CA4950">
            <w:pPr>
              <w:rPr>
                <w:rFonts w:ascii="Times New Roman" w:hAnsi="Times New Roman"/>
                <w:b/>
                <w:lang w:val="bg-BG"/>
              </w:rPr>
            </w:pPr>
          </w:p>
          <w:p w:rsidR="00CA4950" w:rsidRPr="00C046EE" w:rsidRDefault="00CA4950" w:rsidP="00CA4950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lastRenderedPageBreak/>
              <w:t xml:space="preserve">Друг ползвател освен вписания в СРМПС </w:t>
            </w:r>
            <w:r w:rsidRPr="00C046EE">
              <w:rPr>
                <w:rFonts w:ascii="Times New Roman" w:hAnsi="Times New Roman"/>
                <w:b/>
                <w:lang w:val="bg-BG"/>
              </w:rPr>
              <w:t>(СР) не се попълва.</w:t>
            </w:r>
          </w:p>
          <w:p w:rsidR="0051375B" w:rsidRPr="00C046EE" w:rsidRDefault="0051375B" w:rsidP="0051375B">
            <w:pPr>
              <w:rPr>
                <w:rFonts w:ascii="Times New Roman" w:hAnsi="Times New Roman"/>
                <w:lang w:val="bg-BG"/>
              </w:rPr>
            </w:pPr>
          </w:p>
          <w:p w:rsidR="0051375B" w:rsidRPr="00C046EE" w:rsidRDefault="0051375B" w:rsidP="0051375B">
            <w:pPr>
              <w:rPr>
                <w:rFonts w:ascii="Times New Roman" w:hAnsi="Times New Roman"/>
                <w:lang w:val="bg-BG"/>
              </w:rPr>
            </w:pPr>
            <w:r w:rsidRPr="00C046EE">
              <w:rPr>
                <w:rFonts w:ascii="Times New Roman" w:hAnsi="Times New Roman"/>
                <w:lang w:val="bg-BG"/>
              </w:rPr>
              <w:t>Забележка: при повече от един ползвател ЕИСОУКР създава отделни полета за всеки отделен ползвател.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316" w:rsidRDefault="00D66316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37.</w:t>
            </w:r>
          </w:p>
          <w:p w:rsidR="002A34B6" w:rsidRPr="00D66316" w:rsidRDefault="002A34B6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370F3D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Тип на идентификатора </w:t>
            </w:r>
            <w:r w:rsidR="00370F3D" w:rsidRPr="001378B9">
              <w:rPr>
                <w:rFonts w:ascii="Times New Roman" w:hAnsi="Times New Roman"/>
                <w:lang w:val="bg-BG"/>
              </w:rPr>
              <w:t>(ЕГН, ЛНЧ, ЕИК</w:t>
            </w:r>
            <w:r w:rsidR="00370F3D">
              <w:rPr>
                <w:rFonts w:ascii="Times New Roman" w:hAnsi="Times New Roman"/>
                <w:lang w:val="bg-BG"/>
              </w:rPr>
              <w:t>/БУЛСТАТ</w:t>
            </w:r>
            <w:r w:rsidR="00370F3D" w:rsidRPr="001378B9">
              <w:rPr>
                <w:rFonts w:ascii="Times New Roman" w:hAnsi="Times New Roman"/>
                <w:lang w:val="bg-BG"/>
              </w:rPr>
              <w:t xml:space="preserve">) на </w:t>
            </w:r>
            <w:r w:rsidRPr="001378B9">
              <w:rPr>
                <w:rFonts w:ascii="Times New Roman" w:hAnsi="Times New Roman"/>
                <w:lang w:val="bg-BG"/>
              </w:rPr>
              <w:t>Ползвател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D069D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C01" w:rsidRPr="001378B9" w:rsidRDefault="00CB3C01" w:rsidP="00CB3C01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задължително, ако в СРМПС </w:t>
            </w:r>
            <w:r w:rsidR="00CA4950" w:rsidRPr="00A16375">
              <w:rPr>
                <w:rFonts w:ascii="Times New Roman" w:hAnsi="Times New Roman"/>
                <w:b/>
                <w:lang w:val="bg-BG"/>
              </w:rPr>
              <w:t>(СР)</w:t>
            </w:r>
            <w:r w:rsidRPr="00A16375">
              <w:rPr>
                <w:rFonts w:ascii="Times New Roman" w:hAnsi="Times New Roman"/>
                <w:b/>
                <w:lang w:val="bg-BG"/>
              </w:rPr>
              <w:t>е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вписан ползвател: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CB3C01" w:rsidRPr="00A16375" w:rsidRDefault="00CB3C01" w:rsidP="00CB3C01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По номенклатура за Тип на идентификатор на Ползвател (държател) на МПС се попълва:</w:t>
            </w:r>
          </w:p>
          <w:p w:rsidR="00CB3C01" w:rsidRPr="00A16375" w:rsidRDefault="00CB3C01" w:rsidP="00CB3C01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1 - ЕГН</w:t>
            </w:r>
          </w:p>
          <w:p w:rsidR="00CB3C01" w:rsidRPr="00A16375" w:rsidRDefault="00CB3C01" w:rsidP="00CB3C01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2 - ЛНЧ</w:t>
            </w:r>
          </w:p>
          <w:p w:rsidR="00CB3C01" w:rsidRPr="00A16375" w:rsidRDefault="00CB3C01" w:rsidP="00CB3C01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3 - ЕИК (БУЛСТАТ)</w:t>
            </w:r>
          </w:p>
          <w:p w:rsidR="00CB3C01" w:rsidRPr="00A16375" w:rsidRDefault="00CB3C01" w:rsidP="00CB3C01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4 - лице без нито един от посочените по-горе номера</w:t>
            </w:r>
          </w:p>
          <w:p w:rsidR="00CB3C01" w:rsidRPr="00A16375" w:rsidRDefault="00CB3C01" w:rsidP="0006129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CA4950" w:rsidRPr="00A16375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1. При МПС,</w:t>
            </w:r>
            <w:r w:rsidRPr="00A16375">
              <w:rPr>
                <w:rFonts w:ascii="Times New Roman" w:hAnsi="Times New Roman"/>
                <w:color w:val="C00000"/>
                <w:sz w:val="24"/>
                <w:lang w:val="bg-BG"/>
              </w:rPr>
              <w:t xml:space="preserve"> 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Pr="00A1637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A16375">
              <w:rPr>
                <w:rFonts w:ascii="Times New Roman" w:hAnsi="Times New Roman"/>
                <w:sz w:val="24"/>
                <w:lang w:val="bg-BG"/>
              </w:rPr>
              <w:t>, ползвател е лицето/лицата, вписано/и в позиция</w:t>
            </w:r>
            <w:r w:rsidR="002D1F21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proofErr w:type="gramStart"/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>С.3</w:t>
            </w:r>
            <w:proofErr w:type="gramEnd"/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 xml:space="preserve"> от СРМПС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</w:p>
          <w:p w:rsidR="00CA4950" w:rsidRPr="00A16375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При МПС, регистрирано по </w:t>
            </w:r>
            <w:proofErr w:type="spellStart"/>
            <w:r w:rsidRPr="00A1637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A16375">
              <w:rPr>
                <w:rFonts w:ascii="Times New Roman" w:hAnsi="Times New Roman"/>
                <w:sz w:val="24"/>
                <w:lang w:val="bg-BG"/>
              </w:rPr>
              <w:t>, полето не се попълва от застрахователя, данните се генерират от ЕИСОУКР въз основа на данните, предоставяни от МВР.</w:t>
            </w:r>
          </w:p>
          <w:p w:rsidR="00CA4950" w:rsidRDefault="00CA4950" w:rsidP="00CA4950">
            <w:pPr>
              <w:rPr>
                <w:rFonts w:ascii="Times New Roman" w:hAnsi="Times New Roman"/>
                <w:lang w:val="bg-BG"/>
              </w:rPr>
            </w:pPr>
          </w:p>
          <w:p w:rsidR="00CA4950" w:rsidRPr="00A16375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2. При МПС, регистрирано по ЗРКЗГТ, полето се попълва от застрахователя съгласно позиция (а) „Ползвател” от Свидетелството за регистрация (СР).</w:t>
            </w:r>
          </w:p>
          <w:p w:rsidR="00CA4950" w:rsidRPr="00A16375" w:rsidRDefault="00CA4950" w:rsidP="00CA4950">
            <w:pPr>
              <w:rPr>
                <w:rFonts w:ascii="Times New Roman" w:hAnsi="Times New Roman"/>
                <w:lang w:val="bg-BG"/>
              </w:rPr>
            </w:pPr>
          </w:p>
          <w:p w:rsidR="00CA4950" w:rsidRPr="00A16375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3. Полето не се попълва:</w:t>
            </w:r>
          </w:p>
          <w:p w:rsidR="00CA4950" w:rsidRPr="00A16375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3.1.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при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МПС, което</w:t>
            </w:r>
            <w:r w:rsidR="00A16375" w:rsidRPr="00A16375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>не е регистрирано по т. 1 или по т. 2;</w:t>
            </w:r>
          </w:p>
          <w:p w:rsidR="00CA4950" w:rsidRPr="00A16375" w:rsidRDefault="00CA4950" w:rsidP="00CA4950">
            <w:pPr>
              <w:rPr>
                <w:rFonts w:ascii="Times New Roman" w:hAnsi="Times New Roman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3.2.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при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МПС, в чийто СРМПС (СР) не е вписан ползвател;</w:t>
            </w:r>
          </w:p>
          <w:p w:rsidR="00CA4950" w:rsidRPr="00A16375" w:rsidRDefault="00CA4950" w:rsidP="00CA4950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3.3. При Гранична застраховка “Гражданска отговорност” на автомобилистите.</w:t>
            </w:r>
          </w:p>
          <w:p w:rsidR="00CA4950" w:rsidRPr="00A16375" w:rsidRDefault="00CA4950" w:rsidP="00CA4950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CA4950" w:rsidRPr="001378B9" w:rsidRDefault="00CA4950" w:rsidP="00CA4950">
            <w:pPr>
              <w:rPr>
                <w:rFonts w:ascii="Times New Roman" w:hAnsi="Times New Roman"/>
                <w:b/>
                <w:lang w:val="bg-BG"/>
              </w:rPr>
            </w:pPr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>Друг ползвател освен впи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сания в СРМПС </w:t>
            </w:r>
            <w:r w:rsidRPr="00A16375">
              <w:rPr>
                <w:rFonts w:ascii="Times New Roman" w:hAnsi="Times New Roman"/>
                <w:b/>
                <w:lang w:val="bg-BG"/>
              </w:rPr>
              <w:t>(СР)</w:t>
            </w:r>
            <w:r w:rsidRPr="001378B9">
              <w:rPr>
                <w:rFonts w:ascii="Times New Roman" w:hAnsi="Times New Roman"/>
                <w:b/>
                <w:lang w:val="bg-BG"/>
              </w:rPr>
              <w:t>не се попълва.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lang w:val="bg-BG"/>
              </w:rPr>
            </w:pPr>
          </w:p>
          <w:p w:rsidR="0051375B" w:rsidRPr="00A16375" w:rsidRDefault="0051375B" w:rsidP="0051375B">
            <w:pPr>
              <w:rPr>
                <w:rFonts w:ascii="Times New Roman" w:hAnsi="Times New Roman"/>
                <w:lang w:val="bg-BG"/>
              </w:rPr>
            </w:pPr>
            <w:r w:rsidRPr="00A16375">
              <w:rPr>
                <w:rFonts w:ascii="Times New Roman" w:hAnsi="Times New Roman"/>
                <w:lang w:val="bg-BG"/>
              </w:rPr>
              <w:t>Забележка: при повече от един ползвател ЕИСОУКР създава отделни полета за всеки отделен ползвател.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316" w:rsidRDefault="00D66316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38.</w:t>
            </w:r>
          </w:p>
          <w:p w:rsidR="002A34B6" w:rsidRPr="00D66316" w:rsidRDefault="002A34B6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CB3C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Данни за Типа идентификатор </w:t>
            </w:r>
            <w:r w:rsidR="0051375B" w:rsidRPr="001378B9">
              <w:rPr>
                <w:rFonts w:ascii="Times New Roman" w:hAnsi="Times New Roman"/>
                <w:lang w:val="bg-BG"/>
              </w:rPr>
              <w:t>(ЕГН, ЛНЧ, ЕИК</w:t>
            </w:r>
            <w:r w:rsidR="0051375B">
              <w:rPr>
                <w:rFonts w:ascii="Times New Roman" w:hAnsi="Times New Roman"/>
                <w:lang w:val="bg-BG"/>
              </w:rPr>
              <w:t>/БУЛСТАТ</w:t>
            </w:r>
            <w:r w:rsidR="0051375B" w:rsidRPr="001378B9">
              <w:rPr>
                <w:rFonts w:ascii="Times New Roman" w:hAnsi="Times New Roman"/>
                <w:lang w:val="bg-BG"/>
              </w:rPr>
              <w:t>)</w:t>
            </w:r>
            <w:r w:rsidRPr="001378B9">
              <w:rPr>
                <w:rFonts w:ascii="Times New Roman" w:hAnsi="Times New Roman"/>
                <w:lang w:val="bg-BG"/>
              </w:rPr>
              <w:t xml:space="preserve">за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>Ползвател  на</w:t>
            </w:r>
            <w:proofErr w:type="gramEnd"/>
            <w:r w:rsidRPr="001378B9">
              <w:rPr>
                <w:rFonts w:ascii="Times New Roman" w:hAnsi="Times New Roman"/>
                <w:lang w:val="bg-BG"/>
              </w:rPr>
              <w:t xml:space="preserve">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C01" w:rsidRPr="001378B9" w:rsidRDefault="00CB3C01" w:rsidP="00CB3C01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задължително, ако в СРМПС е вписан ползвател: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CB3C01" w:rsidRPr="001378B9" w:rsidRDefault="00CB3C01" w:rsidP="00CB3C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 включва:</w:t>
            </w:r>
          </w:p>
          <w:p w:rsidR="00CB3C01" w:rsidRPr="001378B9" w:rsidRDefault="00CB3C01" w:rsidP="00CB3C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- 9 символа за ЕИК или Булстат;</w:t>
            </w:r>
          </w:p>
          <w:p w:rsidR="00CB3C01" w:rsidRPr="001378B9" w:rsidRDefault="00CB3C01" w:rsidP="00CB3C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- 13 символа за клон на юридическо лице;</w:t>
            </w:r>
          </w:p>
          <w:p w:rsidR="00CB3C01" w:rsidRPr="001378B9" w:rsidRDefault="00CB3C01" w:rsidP="00CB3C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- 10 символа за ЕГН или ЛНЧ.</w:t>
            </w:r>
          </w:p>
          <w:p w:rsidR="00CB3C01" w:rsidRPr="001378B9" w:rsidRDefault="00CB3C01" w:rsidP="00CB3C01">
            <w:pPr>
              <w:rPr>
                <w:rFonts w:ascii="Times New Roman" w:hAnsi="Times New Roman"/>
                <w:lang w:val="bg-BG"/>
              </w:rPr>
            </w:pP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1. При МПС, регистрирано по </w:t>
            </w:r>
            <w:proofErr w:type="spellStart"/>
            <w:r w:rsidRPr="00A1637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A16375">
              <w:rPr>
                <w:rFonts w:ascii="Times New Roman" w:hAnsi="Times New Roman"/>
                <w:sz w:val="24"/>
                <w:lang w:val="bg-BG"/>
              </w:rPr>
              <w:t>, ползвател е лицето/лицата, вписано/и в позиция</w:t>
            </w:r>
            <w:r w:rsidR="002D1F21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proofErr w:type="gramStart"/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>С.3</w:t>
            </w:r>
            <w:proofErr w:type="gramEnd"/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 xml:space="preserve"> от СРМПС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При МПС, регистрирано по </w:t>
            </w:r>
            <w:proofErr w:type="spellStart"/>
            <w:r w:rsidRPr="00A1637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A16375">
              <w:rPr>
                <w:rFonts w:ascii="Times New Roman" w:hAnsi="Times New Roman"/>
                <w:sz w:val="24"/>
                <w:lang w:val="bg-BG"/>
              </w:rPr>
              <w:t>, полето не се попълва от застрахователя, данните се генерират от ЕИСОУКР въз основа на данните, предоставяни от МВР.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2. При МПС, регистрирано по ЗРКЗГТ, полето се попълва от застрахователя съгласно позиция (а) „Ползвател” от Свидетелството за регистрация (СР).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3. Полето не се попълва: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3.1.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при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МПС, което</w:t>
            </w:r>
            <w:r w:rsidR="002D1F21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>не е регистрирано по т. 1 или по т. 2;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3.2.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при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МПС, в чийто СРМПС (СР) не е вписан ползвател;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3.3. При Гранична застраховка “Гражданска отговорност” на автомобилистите.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51375B" w:rsidRPr="00A16375" w:rsidRDefault="0051375B" w:rsidP="0051375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Друг ползвател освен вписания в СРМПС </w:t>
            </w:r>
            <w:r w:rsidRPr="00A16375">
              <w:rPr>
                <w:rFonts w:ascii="Times New Roman" w:hAnsi="Times New Roman"/>
                <w:b/>
                <w:lang w:val="bg-BG"/>
              </w:rPr>
              <w:t>(СР)не се попълва.</w:t>
            </w:r>
          </w:p>
          <w:p w:rsidR="0051375B" w:rsidRPr="00A16375" w:rsidRDefault="0051375B" w:rsidP="0051375B">
            <w:pPr>
              <w:rPr>
                <w:rFonts w:ascii="Times New Roman" w:hAnsi="Times New Roman"/>
                <w:lang w:val="bg-BG"/>
              </w:rPr>
            </w:pPr>
          </w:p>
          <w:p w:rsidR="0051375B" w:rsidRPr="00A16375" w:rsidRDefault="0051375B" w:rsidP="0051375B">
            <w:pPr>
              <w:rPr>
                <w:rFonts w:ascii="Times New Roman" w:hAnsi="Times New Roman"/>
                <w:lang w:val="bg-BG"/>
              </w:rPr>
            </w:pPr>
            <w:r w:rsidRPr="00A16375">
              <w:rPr>
                <w:rFonts w:ascii="Times New Roman" w:hAnsi="Times New Roman"/>
                <w:lang w:val="bg-BG"/>
              </w:rPr>
              <w:t>Забележка: при повече от един ползвател ЕИСОУКР създава отделни полета за всеки отделен ползвател.</w:t>
            </w:r>
          </w:p>
          <w:p w:rsidR="002A34B6" w:rsidRPr="001378B9" w:rsidRDefault="002A34B6" w:rsidP="00CC05C2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rPr>
          <w:trHeight w:val="152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316" w:rsidRDefault="00D66316" w:rsidP="00C36D9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39.</w:t>
            </w:r>
          </w:p>
          <w:p w:rsidR="002A34B6" w:rsidRPr="00D66316" w:rsidRDefault="002A34B6" w:rsidP="00C36D91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CB3C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за Ползвател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D3761C" w:rsidP="00D3761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Адрес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Default="00CB3C01" w:rsidP="00242537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задължително, ако в СРМПС</w:t>
            </w:r>
            <w:r w:rsidR="00D66316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51375B" w:rsidRPr="00A16375">
              <w:rPr>
                <w:rFonts w:ascii="Times New Roman" w:hAnsi="Times New Roman"/>
                <w:b/>
                <w:lang w:val="bg-BG"/>
              </w:rPr>
              <w:t>(СР)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е вписан </w:t>
            </w:r>
            <w:proofErr w:type="gramStart"/>
            <w:r w:rsidRPr="001378B9">
              <w:rPr>
                <w:rFonts w:ascii="Times New Roman" w:hAnsi="Times New Roman"/>
                <w:b/>
                <w:lang w:val="bg-BG"/>
              </w:rPr>
              <w:t xml:space="preserve">ползвател </w:t>
            </w:r>
            <w:proofErr w:type="gramEnd"/>
          </w:p>
          <w:p w:rsidR="00543B22" w:rsidRPr="001378B9" w:rsidRDefault="00543B22" w:rsidP="00242537">
            <w:pPr>
              <w:rPr>
                <w:rFonts w:ascii="Times New Roman" w:hAnsi="Times New Roman"/>
                <w:b/>
                <w:lang w:val="bg-BG"/>
              </w:rPr>
            </w:pP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1. При МПС, регистрирано по </w:t>
            </w:r>
            <w:proofErr w:type="spellStart"/>
            <w:r w:rsidRPr="00A16375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, ползвател е лицето/лицата, вписано/и в позиция </w:t>
            </w:r>
            <w:proofErr w:type="gramStart"/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>С.3</w:t>
            </w:r>
            <w:proofErr w:type="gramEnd"/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 xml:space="preserve"> от СРМПС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При МПС, регистрирано по </w:t>
            </w:r>
            <w:proofErr w:type="spellStart"/>
            <w:r w:rsidRPr="00A16375">
              <w:rPr>
                <w:rFonts w:ascii="Times New Roman" w:hAnsi="Times New Roman"/>
                <w:sz w:val="24"/>
                <w:lang w:val="bg-BG"/>
              </w:rPr>
              <w:lastRenderedPageBreak/>
              <w:t>ЗДвП</w:t>
            </w:r>
            <w:proofErr w:type="spellEnd"/>
            <w:r w:rsidRPr="00A16375">
              <w:rPr>
                <w:rFonts w:ascii="Times New Roman" w:hAnsi="Times New Roman"/>
                <w:sz w:val="24"/>
                <w:lang w:val="bg-BG"/>
              </w:rPr>
              <w:t>, полето не се попълва от застрахователя, данните се генерират от ЕИСОУКР въз основа на данните, предоставяни от МВР.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2. При МПС, регистрирано по ЗРКЗГТ, полето се попълва от застрахователя съгласно позиция (а) „Ползвател” от Свидетелството за регистрация (СР).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3. Полето не се попълва: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3.1.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при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МПС, което</w:t>
            </w:r>
            <w:r w:rsidR="002D1F21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>не е регистрирано по т. 1 или по т. 2;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3.2. </w:t>
            </w:r>
            <w:proofErr w:type="gramStart"/>
            <w:r w:rsidRPr="00A16375">
              <w:rPr>
                <w:rFonts w:ascii="Times New Roman" w:hAnsi="Times New Roman"/>
                <w:sz w:val="24"/>
                <w:lang w:val="bg-BG"/>
              </w:rPr>
              <w:t>при</w:t>
            </w:r>
            <w:proofErr w:type="gramEnd"/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 МПС, в чийто СРМПС (СР) не е вписан ползвател;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3.3. При Гранична застраховка “Гражданска отговорност” на автомобилистите.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543B22" w:rsidRPr="00A16375" w:rsidRDefault="00543B22" w:rsidP="00543B22">
            <w:pPr>
              <w:rPr>
                <w:rFonts w:ascii="Times New Roman" w:hAnsi="Times New Roman"/>
                <w:b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>Друг ползвател освен вписания в СРМПС (СР) не се попълва.</w:t>
            </w:r>
          </w:p>
          <w:p w:rsidR="00543B22" w:rsidRPr="00A16375" w:rsidRDefault="00543B22" w:rsidP="00543B22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2A34B6" w:rsidRPr="001378B9" w:rsidRDefault="00543B22" w:rsidP="00C046EE">
            <w:pPr>
              <w:rPr>
                <w:rFonts w:ascii="Times New Roman" w:hAnsi="Times New Roman"/>
                <w:b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Забележка: при повече от един ползвател ЕИСОУКР създава отделни полета за всеки отделен ползвател.</w:t>
            </w:r>
          </w:p>
        </w:tc>
      </w:tr>
      <w:tr w:rsidR="002A34B6" w:rsidRPr="00270438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316" w:rsidRDefault="00D66316" w:rsidP="00EC36E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40.</w:t>
            </w:r>
          </w:p>
          <w:p w:rsidR="002A34B6" w:rsidRPr="00D66316" w:rsidRDefault="002A34B6" w:rsidP="00EC36E0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или времена табела с регистрационен номер</w:t>
            </w:r>
            <w:r w:rsidR="00F41D21">
              <w:rPr>
                <w:rFonts w:ascii="Times New Roman" w:hAnsi="Times New Roman"/>
                <w:lang w:val="bg-BG"/>
              </w:rPr>
              <w:t xml:space="preserve"> за сключване на задължителна застраховка „Гражданска отговорност”.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застрахователя, като се посочва:</w:t>
            </w:r>
          </w:p>
          <w:p w:rsidR="002A34B6" w:rsidRPr="008E55C9" w:rsidRDefault="009D6620" w:rsidP="0006129F">
            <w:pPr>
              <w:rPr>
                <w:rFonts w:ascii="Times New Roman" w:hAnsi="Times New Roman"/>
                <w:szCs w:val="20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1.</w:t>
            </w:r>
            <w:r w:rsidR="002A34B6" w:rsidRPr="001378B9">
              <w:rPr>
                <w:rFonts w:ascii="Times New Roman" w:hAnsi="Times New Roman"/>
                <w:lang w:val="bg-BG"/>
              </w:rPr>
              <w:t xml:space="preserve">- </w:t>
            </w:r>
            <w:r w:rsidRPr="008E55C9">
              <w:rPr>
                <w:rFonts w:ascii="Times New Roman" w:hAnsi="Times New Roman"/>
                <w:szCs w:val="20"/>
                <w:lang w:val="bg-BG"/>
              </w:rPr>
              <w:t xml:space="preserve">МПС, регистрирано по </w:t>
            </w:r>
            <w:proofErr w:type="spellStart"/>
            <w:r w:rsidRPr="008E55C9">
              <w:rPr>
                <w:rFonts w:ascii="Times New Roman" w:hAnsi="Times New Roman"/>
                <w:szCs w:val="20"/>
                <w:lang w:val="bg-BG"/>
              </w:rPr>
              <w:t>ЗДвП</w:t>
            </w:r>
            <w:proofErr w:type="spellEnd"/>
            <w:r w:rsidR="002A34B6" w:rsidRPr="008E55C9">
              <w:rPr>
                <w:rFonts w:ascii="Times New Roman" w:hAnsi="Times New Roman"/>
                <w:szCs w:val="20"/>
                <w:lang w:val="bg-BG"/>
              </w:rPr>
              <w:t>;</w:t>
            </w:r>
          </w:p>
          <w:p w:rsidR="009D6620" w:rsidRPr="008E55C9" w:rsidRDefault="009D6620" w:rsidP="0006129F">
            <w:pPr>
              <w:rPr>
                <w:rFonts w:ascii="Times New Roman" w:hAnsi="Times New Roman"/>
                <w:szCs w:val="20"/>
                <w:lang w:val="bg-BG"/>
              </w:rPr>
            </w:pPr>
            <w:r w:rsidRPr="008E55C9">
              <w:rPr>
                <w:rFonts w:ascii="Times New Roman" w:hAnsi="Times New Roman"/>
                <w:szCs w:val="20"/>
                <w:lang w:val="bg-BG"/>
              </w:rPr>
              <w:t>2.</w:t>
            </w:r>
            <w:r w:rsidR="002A34B6" w:rsidRPr="008E55C9">
              <w:rPr>
                <w:rFonts w:ascii="Times New Roman" w:hAnsi="Times New Roman"/>
                <w:szCs w:val="20"/>
                <w:lang w:val="bg-BG"/>
              </w:rPr>
              <w:t xml:space="preserve">- </w:t>
            </w:r>
            <w:r w:rsidRPr="008E55C9">
              <w:rPr>
                <w:rFonts w:ascii="Times New Roman" w:hAnsi="Times New Roman"/>
                <w:szCs w:val="20"/>
                <w:lang w:val="bg-BG"/>
              </w:rPr>
              <w:t>МПС, регистрирано по ЗРКЗГТ;</w:t>
            </w:r>
          </w:p>
          <w:p w:rsidR="002A34B6" w:rsidRPr="008E55C9" w:rsidRDefault="009D6620" w:rsidP="0006129F">
            <w:pPr>
              <w:rPr>
                <w:rFonts w:ascii="Times New Roman" w:hAnsi="Times New Roman"/>
                <w:lang w:val="bg-BG"/>
              </w:rPr>
            </w:pPr>
            <w:r w:rsidRPr="008E55C9">
              <w:rPr>
                <w:rFonts w:ascii="Times New Roman" w:hAnsi="Times New Roman"/>
                <w:szCs w:val="20"/>
                <w:lang w:val="bg-BG"/>
              </w:rPr>
              <w:t xml:space="preserve">3. МПС, което не е регистрирано </w:t>
            </w:r>
            <w:r w:rsidR="00F71C39" w:rsidRPr="008E55C9">
              <w:rPr>
                <w:rFonts w:ascii="Times New Roman" w:hAnsi="Times New Roman"/>
                <w:szCs w:val="20"/>
                <w:lang w:val="bg-BG"/>
              </w:rPr>
              <w:t>с номенклатура 1 или 2</w:t>
            </w:r>
            <w:r w:rsidRPr="008E55C9">
              <w:rPr>
                <w:rFonts w:ascii="Times New Roman" w:hAnsi="Times New Roman"/>
                <w:szCs w:val="20"/>
                <w:lang w:val="bg-BG"/>
              </w:rPr>
              <w:t xml:space="preserve"> по-горе</w:t>
            </w:r>
            <w:r w:rsidR="002A34B6" w:rsidRPr="008E55C9">
              <w:rPr>
                <w:rFonts w:ascii="Times New Roman" w:hAnsi="Times New Roman"/>
                <w:lang w:val="bg-BG"/>
              </w:rPr>
              <w:t>;</w:t>
            </w:r>
          </w:p>
          <w:p w:rsidR="002A34B6" w:rsidRPr="008E55C9" w:rsidRDefault="009D6620" w:rsidP="00FD2F33">
            <w:pPr>
              <w:rPr>
                <w:rFonts w:ascii="Times New Roman" w:hAnsi="Times New Roman"/>
                <w:lang w:val="bg-BG"/>
              </w:rPr>
            </w:pPr>
            <w:r w:rsidRPr="008E55C9">
              <w:rPr>
                <w:rFonts w:ascii="Times New Roman" w:hAnsi="Times New Roman"/>
                <w:lang w:val="bg-BG"/>
              </w:rPr>
              <w:t>4.</w:t>
            </w:r>
            <w:r w:rsidR="002A34B6" w:rsidRPr="008E55C9">
              <w:rPr>
                <w:rFonts w:ascii="Times New Roman" w:hAnsi="Times New Roman"/>
                <w:lang w:val="bg-BG"/>
              </w:rPr>
              <w:t>- времена табела с регистрационен номер.</w:t>
            </w:r>
          </w:p>
          <w:p w:rsidR="00C643B2" w:rsidRPr="00C643B2" w:rsidRDefault="00C643B2" w:rsidP="00FD2F33">
            <w:pPr>
              <w:rPr>
                <w:rFonts w:ascii="Times New Roman" w:hAnsi="Times New Roman"/>
                <w:color w:val="C00000"/>
                <w:lang w:val="bg-BG"/>
              </w:rPr>
            </w:pPr>
            <w:r w:rsidRPr="008E55C9">
              <w:rPr>
                <w:rFonts w:ascii="Times New Roman" w:hAnsi="Times New Roman"/>
                <w:lang w:val="bg-BG"/>
              </w:rPr>
              <w:t>5. МПС от трета държава.</w:t>
            </w:r>
          </w:p>
          <w:p w:rsidR="002A34B6" w:rsidRPr="001378B9" w:rsidRDefault="002A34B6" w:rsidP="00FD2F33">
            <w:pPr>
              <w:rPr>
                <w:rFonts w:ascii="Times New Roman" w:hAnsi="Times New Roman"/>
                <w:lang w:val="bg-BG"/>
              </w:rPr>
            </w:pPr>
          </w:p>
        </w:tc>
      </w:tr>
      <w:tr w:rsidR="007F6613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316" w:rsidRDefault="00D66316" w:rsidP="00383A82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41.</w:t>
            </w:r>
          </w:p>
          <w:p w:rsidR="007F6613" w:rsidRPr="00D66316" w:rsidRDefault="007F6613" w:rsidP="00383A82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Вид регистрация 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МПС </w:t>
            </w:r>
            <w:proofErr w:type="gram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задължително, като се отбелязва вида на регистрацията, при следните условия:</w:t>
            </w:r>
          </w:p>
          <w:p w:rsidR="007F6613" w:rsidRPr="001378B9" w:rsidRDefault="007F6613" w:rsidP="00383A82">
            <w:pPr>
              <w:rPr>
                <w:rFonts w:ascii="Times New Roman" w:hAnsi="Times New Roman"/>
                <w:b/>
                <w:lang w:val="bg-BG"/>
              </w:rPr>
            </w:pPr>
          </w:p>
          <w:p w:rsidR="007F6613" w:rsidRPr="001378B9" w:rsidRDefault="007F6613" w:rsidP="00383A82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Попълват се данни за МПС, което е регистрирано</w:t>
            </w:r>
            <w:r w:rsidR="002D1F21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FB1A3E" w:rsidRPr="00052F4B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FB1A3E" w:rsidRPr="00052F4B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Pr="001378B9">
              <w:rPr>
                <w:rFonts w:ascii="Times New Roman" w:hAnsi="Times New Roman"/>
                <w:b/>
                <w:lang w:val="bg-BG"/>
              </w:rPr>
              <w:t xml:space="preserve"> (</w:t>
            </w:r>
            <w:r w:rsidRPr="001378B9">
              <w:rPr>
                <w:rFonts w:ascii="Times New Roman" w:hAnsi="Times New Roman"/>
                <w:lang w:val="bg-BG"/>
              </w:rPr>
              <w:t>данните се предоставят от МВР и не се попълва от застрахователя)</w:t>
            </w:r>
            <w:r w:rsidRPr="001378B9">
              <w:rPr>
                <w:rFonts w:ascii="Times New Roman" w:hAnsi="Times New Roman"/>
                <w:b/>
                <w:lang w:val="bg-BG"/>
              </w:rPr>
              <w:t>, относно вида на регистрацията:</w:t>
            </w:r>
          </w:p>
          <w:p w:rsidR="007F6613" w:rsidRPr="001378B9" w:rsidRDefault="007F6613" w:rsidP="002A6E33">
            <w:pPr>
              <w:pStyle w:val="ListParagraph"/>
              <w:numPr>
                <w:ilvl w:val="0"/>
                <w:numId w:val="20"/>
              </w:numPr>
              <w:ind w:left="115" w:firstLine="0"/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Постоянна;</w:t>
            </w:r>
          </w:p>
          <w:p w:rsidR="007F6613" w:rsidRPr="001378B9" w:rsidRDefault="007F6613" w:rsidP="002A6E33">
            <w:pPr>
              <w:pStyle w:val="ListParagraph"/>
              <w:numPr>
                <w:ilvl w:val="0"/>
                <w:numId w:val="20"/>
              </w:numPr>
              <w:ind w:left="115" w:firstLine="0"/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временна;</w:t>
            </w:r>
          </w:p>
          <w:p w:rsidR="007F6613" w:rsidRPr="001378B9" w:rsidRDefault="007F6613" w:rsidP="002A6E33">
            <w:pPr>
              <w:pStyle w:val="ListParagraph"/>
              <w:numPr>
                <w:ilvl w:val="0"/>
                <w:numId w:val="20"/>
              </w:numPr>
              <w:ind w:left="115" w:firstLine="0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транзитна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</w:p>
          <w:p w:rsidR="00FB1A3E" w:rsidRPr="001D4606" w:rsidRDefault="00FB1A3E" w:rsidP="00FB1A3E">
            <w:pPr>
              <w:rPr>
                <w:rFonts w:ascii="Times New Roman" w:hAnsi="Times New Roman"/>
                <w:b/>
                <w:lang w:val="bg-BG"/>
              </w:rPr>
            </w:pPr>
            <w:r w:rsidRPr="001D4606">
              <w:rPr>
                <w:rFonts w:ascii="Times New Roman" w:hAnsi="Times New Roman"/>
                <w:b/>
                <w:lang w:val="bg-BG"/>
              </w:rPr>
              <w:t>Попълват се данни за МПС, което е регистрирано по ЗРКЗГТ (</w:t>
            </w:r>
            <w:r w:rsidRPr="001D4606">
              <w:rPr>
                <w:rFonts w:ascii="Times New Roman" w:hAnsi="Times New Roman"/>
                <w:lang w:val="bg-BG"/>
              </w:rPr>
              <w:t xml:space="preserve">данните </w:t>
            </w:r>
            <w:r w:rsidRPr="001D4606">
              <w:rPr>
                <w:rFonts w:ascii="Times New Roman" w:hAnsi="Times New Roman"/>
                <w:lang w:val="bg-BG"/>
              </w:rPr>
              <w:lastRenderedPageBreak/>
              <w:t>се попълват от застрахователя)</w:t>
            </w:r>
            <w:r w:rsidRPr="001D4606">
              <w:rPr>
                <w:rFonts w:ascii="Times New Roman" w:hAnsi="Times New Roman"/>
                <w:b/>
                <w:lang w:val="bg-BG"/>
              </w:rPr>
              <w:t>, относно вида на регистрацията:</w:t>
            </w:r>
          </w:p>
          <w:p w:rsidR="00FB1A3E" w:rsidRPr="001D4606" w:rsidRDefault="00FB1A3E" w:rsidP="002A6E33">
            <w:pPr>
              <w:pStyle w:val="ListParagraph"/>
              <w:numPr>
                <w:ilvl w:val="0"/>
                <w:numId w:val="20"/>
              </w:numPr>
              <w:ind w:left="115" w:firstLine="0"/>
              <w:rPr>
                <w:rFonts w:ascii="Times New Roman" w:hAnsi="Times New Roman"/>
                <w:b/>
                <w:lang w:val="bg-BG"/>
              </w:rPr>
            </w:pPr>
            <w:r w:rsidRPr="001D4606">
              <w:rPr>
                <w:rFonts w:ascii="Times New Roman" w:hAnsi="Times New Roman"/>
                <w:b/>
                <w:lang w:val="bg-BG"/>
              </w:rPr>
              <w:t>Постоянна;</w:t>
            </w:r>
          </w:p>
          <w:p w:rsidR="00FB1A3E" w:rsidRPr="001D4606" w:rsidRDefault="00FB1A3E" w:rsidP="002A6E33">
            <w:pPr>
              <w:pStyle w:val="ListParagraph"/>
              <w:numPr>
                <w:ilvl w:val="0"/>
                <w:numId w:val="20"/>
              </w:numPr>
              <w:ind w:left="115" w:firstLine="0"/>
              <w:rPr>
                <w:rFonts w:ascii="Times New Roman" w:hAnsi="Times New Roman"/>
                <w:b/>
                <w:lang w:val="bg-BG"/>
              </w:rPr>
            </w:pPr>
            <w:r w:rsidRPr="001D4606">
              <w:rPr>
                <w:rFonts w:ascii="Times New Roman" w:hAnsi="Times New Roman"/>
                <w:b/>
                <w:lang w:val="bg-BG"/>
              </w:rPr>
              <w:t>временна;</w:t>
            </w:r>
          </w:p>
          <w:p w:rsidR="00FB1A3E" w:rsidRPr="001D4606" w:rsidRDefault="00FB1A3E" w:rsidP="002A6E33">
            <w:pPr>
              <w:pStyle w:val="ListParagraph"/>
              <w:numPr>
                <w:ilvl w:val="0"/>
                <w:numId w:val="20"/>
              </w:numPr>
              <w:ind w:left="115" w:firstLine="0"/>
              <w:rPr>
                <w:rFonts w:ascii="Times New Roman" w:hAnsi="Times New Roman"/>
                <w:lang w:val="bg-BG"/>
              </w:rPr>
            </w:pPr>
            <w:r w:rsidRPr="001D4606">
              <w:rPr>
                <w:rFonts w:ascii="Times New Roman" w:hAnsi="Times New Roman"/>
                <w:b/>
                <w:lang w:val="bg-BG"/>
              </w:rPr>
              <w:t>транзитна</w:t>
            </w:r>
            <w:r w:rsidRPr="001D4606">
              <w:rPr>
                <w:rFonts w:ascii="Times New Roman" w:hAnsi="Times New Roman"/>
                <w:lang w:val="bg-BG"/>
              </w:rPr>
              <w:t>.</w:t>
            </w:r>
          </w:p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</w:p>
          <w:p w:rsidR="00FB1A3E" w:rsidRDefault="007F6613" w:rsidP="00383A82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Изключени</w:t>
            </w:r>
            <w:r w:rsidR="00FB1A3E">
              <w:rPr>
                <w:rFonts w:ascii="Times New Roman" w:hAnsi="Times New Roman"/>
                <w:b/>
                <w:lang w:val="bg-BG"/>
              </w:rPr>
              <w:t>я</w:t>
            </w:r>
            <w:r w:rsidRPr="001378B9">
              <w:rPr>
                <w:rFonts w:ascii="Times New Roman" w:hAnsi="Times New Roman"/>
                <w:b/>
                <w:lang w:val="bg-BG"/>
              </w:rPr>
              <w:t>: Полето не се попълва при</w:t>
            </w:r>
            <w:r w:rsidR="00C643B2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7F6613" w:rsidRDefault="00FB1A3E" w:rsidP="00383A82">
            <w:pPr>
              <w:rPr>
                <w:rFonts w:ascii="Times New Roman" w:hAnsi="Times New Roman"/>
                <w:lang w:val="bg-BG"/>
              </w:rPr>
            </w:pPr>
            <w:r w:rsidRPr="00C643B2">
              <w:rPr>
                <w:rFonts w:ascii="Times New Roman" w:hAnsi="Times New Roman"/>
                <w:lang w:val="bg-BG"/>
              </w:rPr>
              <w:t>И</w:t>
            </w:r>
            <w:r w:rsidR="007F6613" w:rsidRPr="00C643B2">
              <w:rPr>
                <w:rFonts w:ascii="Times New Roman" w:hAnsi="Times New Roman"/>
                <w:lang w:val="bg-BG"/>
              </w:rPr>
              <w:t>здаване на полица за</w:t>
            </w:r>
            <w:r w:rsidR="002D1F21">
              <w:rPr>
                <w:rFonts w:ascii="Times New Roman" w:hAnsi="Times New Roman"/>
                <w:lang w:val="bg-BG"/>
              </w:rPr>
              <w:t xml:space="preserve"> </w:t>
            </w:r>
            <w:r w:rsidR="007F6613" w:rsidRPr="001378B9">
              <w:rPr>
                <w:rFonts w:ascii="Times New Roman" w:hAnsi="Times New Roman"/>
                <w:lang w:val="bg-BG"/>
              </w:rPr>
              <w:t>време</w:t>
            </w:r>
            <w:r w:rsidR="002D1F21">
              <w:rPr>
                <w:rFonts w:ascii="Times New Roman" w:hAnsi="Times New Roman"/>
                <w:lang w:val="bg-BG"/>
              </w:rPr>
              <w:t>н</w:t>
            </w:r>
            <w:r w:rsidR="007F6613" w:rsidRPr="001378B9">
              <w:rPr>
                <w:rFonts w:ascii="Times New Roman" w:hAnsi="Times New Roman"/>
                <w:lang w:val="bg-BG"/>
              </w:rPr>
              <w:t xml:space="preserve">на </w:t>
            </w:r>
            <w:proofErr w:type="gramStart"/>
            <w:r w:rsidR="007F6613" w:rsidRPr="001378B9">
              <w:rPr>
                <w:rFonts w:ascii="Times New Roman" w:hAnsi="Times New Roman"/>
                <w:lang w:val="bg-BG"/>
              </w:rPr>
              <w:t>табела  по</w:t>
            </w:r>
            <w:proofErr w:type="gramEnd"/>
            <w:r w:rsidR="007F6613" w:rsidRPr="001378B9">
              <w:rPr>
                <w:rFonts w:ascii="Times New Roman" w:hAnsi="Times New Roman"/>
                <w:lang w:val="bg-BG"/>
              </w:rPr>
              <w:t xml:space="preserve"> чл.30 от Наредба-45.</w:t>
            </w:r>
          </w:p>
          <w:p w:rsidR="00FB1A3E" w:rsidRPr="001378B9" w:rsidRDefault="00FB1A3E" w:rsidP="00383A82">
            <w:pPr>
              <w:rPr>
                <w:rFonts w:ascii="Times New Roman" w:hAnsi="Times New Roman"/>
                <w:lang w:val="bg-BG"/>
              </w:rPr>
            </w:pPr>
          </w:p>
          <w:p w:rsidR="007F6613" w:rsidRDefault="00FB1A3E" w:rsidP="00383A82">
            <w:pPr>
              <w:rPr>
                <w:rFonts w:ascii="Times New Roman" w:hAnsi="Times New Roman"/>
                <w:lang w:val="bg-BG"/>
              </w:rPr>
            </w:pPr>
            <w:r w:rsidRPr="00052F4B">
              <w:rPr>
                <w:rFonts w:ascii="Times New Roman" w:hAnsi="Times New Roman"/>
                <w:lang w:val="bg-BG"/>
              </w:rPr>
              <w:t>Гранична застраховка “Гражданска отговорност” на автомобилистите.</w:t>
            </w:r>
          </w:p>
          <w:p w:rsidR="00052F4B" w:rsidRDefault="00052F4B" w:rsidP="00383A82">
            <w:pPr>
              <w:rPr>
                <w:rFonts w:ascii="Times New Roman" w:hAnsi="Times New Roman"/>
                <w:lang w:val="bg-BG"/>
              </w:rPr>
            </w:pPr>
          </w:p>
          <w:p w:rsidR="00052F4B" w:rsidRDefault="00052F4B" w:rsidP="00383A82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Когато полицата се издава по рама се попълва „Без регистрация”</w:t>
            </w:r>
            <w:r w:rsidR="00D80642">
              <w:rPr>
                <w:rFonts w:ascii="Times New Roman" w:hAnsi="Times New Roman"/>
                <w:lang w:val="bg-BG"/>
              </w:rPr>
              <w:t>, като данните се попълват от застрахователя.</w:t>
            </w:r>
          </w:p>
          <w:p w:rsidR="00052F4B" w:rsidRPr="00052F4B" w:rsidRDefault="00052F4B" w:rsidP="00383A82">
            <w:pPr>
              <w:rPr>
                <w:rFonts w:ascii="Times New Roman" w:hAnsi="Times New Roman"/>
                <w:lang w:val="bg-BG"/>
              </w:rPr>
            </w:pPr>
          </w:p>
        </w:tc>
      </w:tr>
      <w:tr w:rsidR="007F6613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316" w:rsidRDefault="00D66316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42.</w:t>
            </w:r>
          </w:p>
          <w:p w:rsidR="007F6613" w:rsidRPr="00D66316" w:rsidRDefault="007F6613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163CFF" w:rsidP="00163CF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на валидност на временна</w:t>
            </w:r>
            <w:r w:rsidR="007F6613" w:rsidRPr="001378B9">
              <w:rPr>
                <w:rFonts w:ascii="Times New Roman" w:hAnsi="Times New Roman"/>
                <w:lang w:val="bg-BG"/>
              </w:rPr>
              <w:t xml:space="preserve"> табела </w:t>
            </w:r>
            <w:r w:rsidRPr="001378B9">
              <w:rPr>
                <w:rFonts w:ascii="Times New Roman" w:hAnsi="Times New Roman"/>
                <w:lang w:val="bg-BG"/>
              </w:rPr>
              <w:t xml:space="preserve">при застраховка, издадена на временна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табела </w:t>
            </w:r>
            <w:proofErr w:type="gram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7F6613" w:rsidP="00D3761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613" w:rsidRPr="001378B9" w:rsidRDefault="007F6613" w:rsidP="00163CF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задължително, ако се издава полица за</w:t>
            </w:r>
            <w:r w:rsidR="002D1F21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>време</w:t>
            </w:r>
            <w:r w:rsidR="002D1F21">
              <w:rPr>
                <w:rFonts w:ascii="Times New Roman" w:hAnsi="Times New Roman"/>
                <w:lang w:val="bg-BG"/>
              </w:rPr>
              <w:t>н</w:t>
            </w:r>
            <w:r w:rsidRPr="001378B9">
              <w:rPr>
                <w:rFonts w:ascii="Times New Roman" w:hAnsi="Times New Roman"/>
                <w:lang w:val="bg-BG"/>
              </w:rPr>
              <w:t xml:space="preserve">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табела  </w:t>
            </w:r>
            <w:proofErr w:type="gramEnd"/>
          </w:p>
        </w:tc>
      </w:tr>
      <w:tr w:rsidR="007F6613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316" w:rsidRDefault="00D66316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43.</w:t>
            </w:r>
          </w:p>
          <w:p w:rsidR="007F6613" w:rsidRPr="00D66316" w:rsidRDefault="007F6613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163CFF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на</w:t>
            </w:r>
            <w:r w:rsidR="007F6613" w:rsidRPr="001378B9">
              <w:rPr>
                <w:rFonts w:ascii="Times New Roman" w:hAnsi="Times New Roman"/>
                <w:lang w:val="bg-BG"/>
              </w:rPr>
              <w:t xml:space="preserve"> валидност на регистрацията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7F6613" w:rsidP="00D3761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за регистрирани</w:t>
            </w:r>
            <w:r w:rsidR="004547CC">
              <w:rPr>
                <w:rFonts w:ascii="Times New Roman" w:hAnsi="Times New Roman"/>
                <w:b/>
                <w:lang w:val="bg-BG"/>
              </w:rPr>
              <w:t xml:space="preserve"> по </w:t>
            </w:r>
            <w:proofErr w:type="spellStart"/>
            <w:r w:rsidR="004547CC" w:rsidRPr="00420E32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Pr="001378B9">
              <w:rPr>
                <w:rFonts w:ascii="Times New Roman" w:hAnsi="Times New Roman"/>
                <w:b/>
                <w:lang w:val="bg-BG"/>
              </w:rPr>
              <w:t xml:space="preserve"> МПС, ако е отразена временна или транзитна регистрация на МПС</w:t>
            </w:r>
            <w:r w:rsidRPr="001378B9">
              <w:rPr>
                <w:rFonts w:ascii="Times New Roman" w:hAnsi="Times New Roman"/>
                <w:lang w:val="bg-BG"/>
              </w:rPr>
              <w:t>. Данните се подават от МВР. Не се попълва от застрахователя.</w:t>
            </w:r>
          </w:p>
          <w:p w:rsidR="007F6613" w:rsidRPr="001378B9" w:rsidRDefault="007F6613" w:rsidP="00383A82">
            <w:pPr>
              <w:rPr>
                <w:rFonts w:ascii="Times New Roman" w:hAnsi="Times New Roman"/>
                <w:b/>
                <w:lang w:val="bg-BG"/>
              </w:rPr>
            </w:pPr>
          </w:p>
          <w:p w:rsidR="004547CC" w:rsidRDefault="004547CC" w:rsidP="004547CC">
            <w:pPr>
              <w:rPr>
                <w:rFonts w:ascii="Times New Roman" w:hAnsi="Times New Roman"/>
                <w:lang w:val="bg-BG"/>
              </w:rPr>
            </w:pPr>
            <w:r w:rsidRPr="00420E32">
              <w:rPr>
                <w:rFonts w:ascii="Times New Roman" w:hAnsi="Times New Roman"/>
                <w:b/>
                <w:lang w:val="bg-BG"/>
              </w:rPr>
              <w:t>Полето се попълва задължително за регистрирани по ЗРКЗГТ МПС, ако е отразена временна или транзитна регистрация на МПС</w:t>
            </w:r>
            <w:r w:rsidRPr="00420E32">
              <w:rPr>
                <w:rFonts w:ascii="Times New Roman" w:hAnsi="Times New Roman"/>
                <w:lang w:val="bg-BG"/>
              </w:rPr>
              <w:t>. Данните се попълват от застрахователя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C643B2" w:rsidRDefault="00C643B2" w:rsidP="004547CC">
            <w:pPr>
              <w:rPr>
                <w:rFonts w:ascii="Times New Roman" w:hAnsi="Times New Roman"/>
                <w:lang w:val="bg-BG"/>
              </w:rPr>
            </w:pPr>
          </w:p>
          <w:p w:rsidR="00420E32" w:rsidRPr="00420E32" w:rsidRDefault="00C643B2" w:rsidP="00420E32">
            <w:pPr>
              <w:rPr>
                <w:rFonts w:ascii="Times New Roman" w:hAnsi="Times New Roman"/>
                <w:lang w:val="bg-BG"/>
              </w:rPr>
            </w:pPr>
            <w:r w:rsidRPr="00420E32">
              <w:rPr>
                <w:rFonts w:ascii="Times New Roman" w:hAnsi="Times New Roman"/>
                <w:b/>
                <w:lang w:val="bg-BG"/>
              </w:rPr>
              <w:t xml:space="preserve">Полето може </w:t>
            </w:r>
            <w:r w:rsidR="00420E32" w:rsidRPr="00420E32">
              <w:rPr>
                <w:rFonts w:ascii="Times New Roman" w:hAnsi="Times New Roman"/>
                <w:b/>
                <w:lang w:val="bg-BG"/>
              </w:rPr>
              <w:t>не</w:t>
            </w:r>
            <w:r w:rsidRPr="00420E32">
              <w:rPr>
                <w:rFonts w:ascii="Times New Roman" w:hAnsi="Times New Roman"/>
                <w:b/>
                <w:lang w:val="bg-BG"/>
              </w:rPr>
              <w:t xml:space="preserve"> се попълва при Гранична застраховка „Гражданска отговорност” на автомобилистите</w:t>
            </w:r>
            <w:r w:rsidR="00420E32" w:rsidRPr="00420E32">
              <w:rPr>
                <w:rFonts w:ascii="Times New Roman" w:hAnsi="Times New Roman"/>
                <w:b/>
                <w:lang w:val="bg-BG"/>
              </w:rPr>
              <w:t>.</w:t>
            </w:r>
          </w:p>
          <w:p w:rsidR="00C643B2" w:rsidRPr="00C643B2" w:rsidRDefault="00C643B2" w:rsidP="004547CC">
            <w:pPr>
              <w:rPr>
                <w:rFonts w:ascii="Times New Roman" w:hAnsi="Times New Roman"/>
                <w:color w:val="C00000"/>
                <w:lang w:val="bg-BG"/>
              </w:rPr>
            </w:pPr>
            <w:r w:rsidRPr="00C643B2">
              <w:rPr>
                <w:rFonts w:ascii="Times New Roman" w:hAnsi="Times New Roman"/>
                <w:color w:val="C00000"/>
                <w:lang w:val="bg-BG"/>
              </w:rPr>
              <w:t xml:space="preserve">. </w:t>
            </w:r>
          </w:p>
          <w:p w:rsidR="004547CC" w:rsidRDefault="004547CC" w:rsidP="00383A82">
            <w:pPr>
              <w:rPr>
                <w:rFonts w:ascii="Times New Roman" w:hAnsi="Times New Roman"/>
                <w:b/>
                <w:lang w:val="bg-BG"/>
              </w:rPr>
            </w:pPr>
          </w:p>
          <w:p w:rsidR="007F6613" w:rsidRPr="001378B9" w:rsidRDefault="007F6613" w:rsidP="00383A82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Изключение: Полето не се попълва, ако се издава полица за времена табела  по чл.30 от Наредба </w:t>
            </w:r>
            <w:r w:rsidRPr="001378B9">
              <w:rPr>
                <w:rFonts w:ascii="Times New Roman" w:hAnsi="Times New Roman"/>
                <w:b/>
              </w:rPr>
              <w:t>I</w:t>
            </w:r>
            <w:r w:rsidRPr="001378B9">
              <w:rPr>
                <w:rFonts w:ascii="Times New Roman" w:hAnsi="Times New Roman"/>
                <w:b/>
                <w:lang w:val="bg-BG"/>
              </w:rPr>
              <w:t>- 45.</w:t>
            </w:r>
          </w:p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53" w:rsidRDefault="00FA4E53" w:rsidP="00EC36E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44.</w:t>
            </w:r>
          </w:p>
          <w:p w:rsidR="002A34B6" w:rsidRPr="00FA4E53" w:rsidRDefault="002A34B6" w:rsidP="00EC36E0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5E548D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Регистрационен номер (</w:t>
            </w:r>
            <w:r w:rsidR="005E548D" w:rsidRPr="001378B9">
              <w:rPr>
                <w:rFonts w:ascii="Times New Roman" w:hAnsi="Times New Roman"/>
                <w:lang w:val="bg-BG"/>
              </w:rPr>
              <w:t>номер на регистрационна табела</w:t>
            </w:r>
            <w:r w:rsidRPr="001378B9">
              <w:rPr>
                <w:rFonts w:ascii="Times New Roman" w:hAnsi="Times New Roman"/>
                <w:lang w:val="bg-BG"/>
              </w:rPr>
              <w:t>)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при сключване на застрахователна полица за:</w:t>
            </w:r>
          </w:p>
          <w:p w:rsidR="002A34B6" w:rsidRPr="007B697E" w:rsidRDefault="00F71C39" w:rsidP="002A6E3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lang w:val="bg-BG"/>
              </w:rPr>
            </w:pPr>
            <w:r w:rsidRPr="007B697E">
              <w:rPr>
                <w:rFonts w:ascii="Times New Roman" w:hAnsi="Times New Roman"/>
                <w:szCs w:val="20"/>
                <w:lang w:val="bg-BG"/>
              </w:rPr>
              <w:t xml:space="preserve">МПС, регистрирано по </w:t>
            </w:r>
            <w:proofErr w:type="spellStart"/>
            <w:r w:rsidRPr="007B697E">
              <w:rPr>
                <w:rFonts w:ascii="Times New Roman" w:hAnsi="Times New Roman"/>
                <w:szCs w:val="20"/>
                <w:lang w:val="bg-BG"/>
              </w:rPr>
              <w:t>ЗДвП</w:t>
            </w:r>
            <w:proofErr w:type="spellEnd"/>
            <w:r w:rsidR="002A34B6" w:rsidRPr="007B697E">
              <w:rPr>
                <w:rFonts w:ascii="Times New Roman" w:hAnsi="Times New Roman"/>
                <w:lang w:val="bg-BG"/>
              </w:rPr>
              <w:t xml:space="preserve">; </w:t>
            </w:r>
          </w:p>
          <w:p w:rsidR="00C778BF" w:rsidRPr="007B697E" w:rsidRDefault="00C778BF" w:rsidP="002A6E3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lang w:val="bg-BG"/>
              </w:rPr>
            </w:pPr>
            <w:r w:rsidRPr="007B697E">
              <w:rPr>
                <w:rFonts w:ascii="Times New Roman" w:hAnsi="Times New Roman"/>
                <w:szCs w:val="20"/>
                <w:lang w:val="bg-BG"/>
              </w:rPr>
              <w:t>МПС, регистрирано по ЗРКЗГТ;</w:t>
            </w:r>
          </w:p>
          <w:p w:rsidR="00EC033B" w:rsidRPr="007B697E" w:rsidRDefault="002A34B6" w:rsidP="002A6E3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lang w:val="bg-BG"/>
              </w:rPr>
            </w:pPr>
            <w:r w:rsidRPr="007B697E">
              <w:rPr>
                <w:rFonts w:ascii="Times New Roman" w:hAnsi="Times New Roman"/>
                <w:lang w:val="bg-BG"/>
              </w:rPr>
              <w:t>времена табела с регистрационен номер по чл.483, ал.5 от КЗ</w:t>
            </w:r>
            <w:r w:rsidR="00EC033B" w:rsidRPr="007B697E">
              <w:rPr>
                <w:rFonts w:ascii="Times New Roman" w:hAnsi="Times New Roman"/>
                <w:lang w:val="bg-BG"/>
              </w:rPr>
              <w:t>;</w:t>
            </w:r>
          </w:p>
          <w:p w:rsidR="002A34B6" w:rsidRPr="001378B9" w:rsidRDefault="00EC033B" w:rsidP="002A6E3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lang w:val="bg-BG"/>
              </w:rPr>
            </w:pPr>
            <w:r w:rsidRPr="007B697E">
              <w:rPr>
                <w:rFonts w:ascii="Times New Roman" w:hAnsi="Times New Roman"/>
                <w:lang w:val="bg-BG"/>
              </w:rPr>
              <w:t>МПС, регистрирано в трета държава при сключване на Гранична застраховка „Гражданска отговорност” на автомобилистите</w:t>
            </w:r>
            <w:r w:rsidR="002A34B6" w:rsidRPr="007B697E">
              <w:rPr>
                <w:rFonts w:ascii="Times New Roman" w:hAnsi="Times New Roman"/>
                <w:lang w:val="bg-BG"/>
              </w:rPr>
              <w:t>.</w:t>
            </w:r>
          </w:p>
          <w:p w:rsidR="002A34B6" w:rsidRPr="00EC033B" w:rsidRDefault="003C0557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  <w:r w:rsidRPr="005B77F8">
              <w:rPr>
                <w:rFonts w:ascii="Times New Roman" w:hAnsi="Times New Roman"/>
                <w:b/>
                <w:lang w:val="bg-BG"/>
              </w:rPr>
              <w:t>З</w:t>
            </w:r>
            <w:r w:rsidR="00EC033B" w:rsidRPr="005B77F8">
              <w:rPr>
                <w:rFonts w:ascii="Times New Roman" w:hAnsi="Times New Roman"/>
                <w:b/>
                <w:lang w:val="bg-BG"/>
              </w:rPr>
              <w:t>а трамвай</w:t>
            </w:r>
            <w:r w:rsidRPr="005B77F8">
              <w:rPr>
                <w:rFonts w:ascii="Times New Roman" w:hAnsi="Times New Roman"/>
                <w:b/>
                <w:lang w:val="bg-BG"/>
              </w:rPr>
              <w:t>,</w:t>
            </w:r>
            <w:r w:rsidR="00EC033B" w:rsidRPr="005B77F8">
              <w:rPr>
                <w:rFonts w:ascii="Times New Roman" w:hAnsi="Times New Roman"/>
                <w:b/>
                <w:lang w:val="bg-BG"/>
              </w:rPr>
              <w:t xml:space="preserve"> тролейбус</w:t>
            </w:r>
            <w:r w:rsidRPr="005B77F8">
              <w:rPr>
                <w:rFonts w:ascii="Times New Roman" w:hAnsi="Times New Roman"/>
                <w:b/>
                <w:lang w:val="bg-BG"/>
              </w:rPr>
              <w:t xml:space="preserve"> или друго </w:t>
            </w:r>
            <w:r w:rsidRPr="005B77F8">
              <w:rPr>
                <w:rFonts w:ascii="Times New Roman" w:hAnsi="Times New Roman"/>
                <w:b/>
                <w:lang w:val="bg-BG"/>
              </w:rPr>
              <w:lastRenderedPageBreak/>
              <w:t xml:space="preserve">моторно превозно средство, което не подлежи на регистрация по </w:t>
            </w:r>
            <w:proofErr w:type="spellStart"/>
            <w:r w:rsidRPr="005B77F8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Pr="005B77F8">
              <w:rPr>
                <w:rFonts w:ascii="Times New Roman" w:hAnsi="Times New Roman"/>
                <w:b/>
                <w:lang w:val="bg-BG"/>
              </w:rPr>
              <w:t xml:space="preserve"> или ЗРКЗГТ</w:t>
            </w:r>
            <w:r w:rsidR="00AB0ACA" w:rsidRPr="005B77F8">
              <w:rPr>
                <w:rFonts w:ascii="Times New Roman" w:hAnsi="Times New Roman"/>
                <w:b/>
                <w:lang w:val="bg-BG"/>
              </w:rPr>
              <w:t xml:space="preserve"> застрахователят вписва</w:t>
            </w:r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EC033B" w:rsidRPr="007B697E">
              <w:rPr>
                <w:rFonts w:ascii="Times New Roman" w:hAnsi="Times New Roman"/>
                <w:b/>
                <w:lang w:val="bg-BG"/>
              </w:rPr>
              <w:t>инвентарен номер на МПС</w:t>
            </w:r>
            <w:r w:rsidR="00AB0ACA">
              <w:rPr>
                <w:rFonts w:ascii="Times New Roman" w:hAnsi="Times New Roman"/>
                <w:b/>
                <w:lang w:val="bg-BG"/>
              </w:rPr>
              <w:t xml:space="preserve"> или други </w:t>
            </w:r>
            <w:r w:rsidR="002A678B">
              <w:rPr>
                <w:rFonts w:ascii="Times New Roman" w:hAnsi="Times New Roman"/>
                <w:b/>
                <w:lang w:val="bg-BG"/>
              </w:rPr>
              <w:t xml:space="preserve">подобни </w:t>
            </w:r>
            <w:r w:rsidR="00AB0ACA">
              <w:rPr>
                <w:rFonts w:ascii="Times New Roman" w:hAnsi="Times New Roman"/>
                <w:b/>
                <w:lang w:val="bg-BG"/>
              </w:rPr>
              <w:t xml:space="preserve">идентифициращи </w:t>
            </w:r>
            <w:proofErr w:type="gramStart"/>
            <w:r w:rsidR="00AB0ACA">
              <w:rPr>
                <w:rFonts w:ascii="Times New Roman" w:hAnsi="Times New Roman"/>
                <w:b/>
                <w:lang w:val="bg-BG"/>
              </w:rPr>
              <w:t>номера</w:t>
            </w:r>
            <w:r w:rsidR="00EC033B" w:rsidRPr="00EC033B">
              <w:rPr>
                <w:rFonts w:ascii="Times New Roman" w:hAnsi="Times New Roman"/>
                <w:b/>
                <w:color w:val="C00000"/>
                <w:lang w:val="bg-BG"/>
              </w:rPr>
              <w:t xml:space="preserve">. </w:t>
            </w:r>
            <w:proofErr w:type="gramEnd"/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Забележка:</w:t>
            </w:r>
          </w:p>
          <w:p w:rsidR="00ED1F48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1. Данни за регистрационния номер на МПС не се въвеждат за</w:t>
            </w:r>
            <w:r w:rsidR="00ED1F48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ED1F48" w:rsidRPr="006F3438" w:rsidRDefault="00ED1F48" w:rsidP="002A6E3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b/>
                <w:lang w:val="bg-BG"/>
              </w:rPr>
            </w:pPr>
            <w:r w:rsidRPr="006F3438">
              <w:rPr>
                <w:rFonts w:ascii="Times New Roman" w:hAnsi="Times New Roman"/>
                <w:b/>
                <w:lang w:val="bg-BG"/>
              </w:rPr>
              <w:t xml:space="preserve">МПС, подлежащи </w:t>
            </w:r>
            <w:proofErr w:type="spellStart"/>
            <w:r w:rsidRPr="006F3438">
              <w:rPr>
                <w:rFonts w:ascii="Times New Roman" w:hAnsi="Times New Roman"/>
                <w:b/>
                <w:lang w:val="bg-BG"/>
              </w:rPr>
              <w:t>нарегистрация</w:t>
            </w:r>
            <w:proofErr w:type="spellEnd"/>
            <w:r w:rsidRPr="006F3438">
              <w:rPr>
                <w:rFonts w:ascii="Times New Roman" w:hAnsi="Times New Roman"/>
                <w:b/>
                <w:lang w:val="bg-BG"/>
              </w:rPr>
              <w:t>,</w:t>
            </w:r>
            <w:r w:rsidR="006F3438" w:rsidRPr="006F3438">
              <w:rPr>
                <w:rFonts w:ascii="Times New Roman" w:hAnsi="Times New Roman"/>
                <w:b/>
                <w:lang w:val="bg-BG"/>
              </w:rPr>
              <w:t xml:space="preserve"> но</w:t>
            </w:r>
            <w:r w:rsidRPr="006F3438">
              <w:rPr>
                <w:rFonts w:ascii="Times New Roman" w:hAnsi="Times New Roman"/>
                <w:b/>
                <w:lang w:val="bg-BG"/>
              </w:rPr>
              <w:t xml:space="preserve"> без регистрация;</w:t>
            </w:r>
          </w:p>
          <w:p w:rsidR="002A34B6" w:rsidRPr="006F3438" w:rsidRDefault="002A34B6" w:rsidP="002A6E3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b/>
                <w:lang w:val="bg-BG"/>
              </w:rPr>
            </w:pPr>
            <w:r w:rsidRPr="006F3438">
              <w:rPr>
                <w:rFonts w:ascii="Times New Roman" w:hAnsi="Times New Roman"/>
                <w:b/>
                <w:lang w:val="bg-BG"/>
              </w:rPr>
              <w:t>МПС</w:t>
            </w:r>
            <w:r w:rsidR="006F3438">
              <w:rPr>
                <w:rFonts w:ascii="Times New Roman" w:hAnsi="Times New Roman"/>
                <w:b/>
                <w:lang w:val="bg-BG"/>
              </w:rPr>
              <w:t xml:space="preserve"> с</w:t>
            </w:r>
            <w:r w:rsidRPr="006F3438">
              <w:rPr>
                <w:rFonts w:ascii="Times New Roman" w:hAnsi="Times New Roman"/>
                <w:b/>
                <w:lang w:val="bg-BG"/>
              </w:rPr>
              <w:t xml:space="preserve"> чуждестранен регистрационен номер</w:t>
            </w:r>
            <w:r w:rsidR="00665A28" w:rsidRPr="006F3438">
              <w:rPr>
                <w:rFonts w:ascii="Times New Roman" w:hAnsi="Times New Roman"/>
                <w:b/>
                <w:lang w:val="bg-BG"/>
              </w:rPr>
              <w:t xml:space="preserve"> и е внесено в страната с цел регистрация</w:t>
            </w:r>
            <w:r w:rsidRPr="006F3438">
              <w:rPr>
                <w:rFonts w:ascii="Times New Roman" w:hAnsi="Times New Roman"/>
                <w:b/>
                <w:lang w:val="bg-BG"/>
              </w:rPr>
              <w:t xml:space="preserve"> (т.</w:t>
            </w:r>
            <w:r w:rsidR="00C778BF" w:rsidRPr="006F3438">
              <w:rPr>
                <w:rFonts w:ascii="Times New Roman" w:hAnsi="Times New Roman"/>
                <w:b/>
                <w:lang w:val="bg-BG"/>
              </w:rPr>
              <w:t>н</w:t>
            </w:r>
            <w:r w:rsidRPr="006F3438">
              <w:rPr>
                <w:rFonts w:ascii="Times New Roman" w:hAnsi="Times New Roman"/>
                <w:b/>
                <w:lang w:val="bg-BG"/>
              </w:rPr>
              <w:t>ар. „внос“ на МПС);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06129F">
            <w:pPr>
              <w:pStyle w:val="CommentText"/>
              <w:rPr>
                <w:rFonts w:ascii="Times New Roman" w:hAnsi="Times New Roman"/>
                <w:b/>
                <w:highlight w:val="magenta"/>
                <w:u w:val="single"/>
                <w:lang w:val="bg-BG"/>
              </w:rPr>
            </w:pPr>
          </w:p>
          <w:p w:rsidR="002A34B6" w:rsidRPr="001378B9" w:rsidRDefault="002A34B6" w:rsidP="00A20058">
            <w:pPr>
              <w:rPr>
                <w:rFonts w:ascii="Times New Roman" w:hAnsi="Times New Roman"/>
                <w:lang w:val="bg-BG"/>
              </w:rPr>
            </w:pPr>
            <w:r w:rsidRPr="00B16BA0">
              <w:rPr>
                <w:rFonts w:ascii="Times New Roman" w:hAnsi="Times New Roman"/>
                <w:lang w:val="bg-BG"/>
              </w:rPr>
              <w:t xml:space="preserve">При попълване на данни за регистрационен номер </w:t>
            </w:r>
            <w:r w:rsidR="00EC033B" w:rsidRPr="00B16BA0">
              <w:rPr>
                <w:rFonts w:ascii="Times New Roman" w:hAnsi="Times New Roman"/>
                <w:lang w:val="bg-BG"/>
              </w:rPr>
              <w:t xml:space="preserve">на МПС, регистрирано </w:t>
            </w:r>
            <w:r w:rsidR="00EC033B" w:rsidRPr="00B16BA0">
              <w:rPr>
                <w:rFonts w:ascii="Times New Roman" w:hAnsi="Times New Roman"/>
                <w:szCs w:val="20"/>
                <w:lang w:val="bg-BG"/>
              </w:rPr>
              <w:t xml:space="preserve">по </w:t>
            </w:r>
            <w:proofErr w:type="spellStart"/>
            <w:r w:rsidR="00EC033B" w:rsidRPr="00B16BA0">
              <w:rPr>
                <w:rFonts w:ascii="Times New Roman" w:hAnsi="Times New Roman"/>
                <w:szCs w:val="20"/>
                <w:lang w:val="bg-BG"/>
              </w:rPr>
              <w:t>ЗДвП</w:t>
            </w:r>
            <w:proofErr w:type="spellEnd"/>
            <w:r w:rsidR="00EC033B" w:rsidRPr="00B16BA0">
              <w:rPr>
                <w:rFonts w:ascii="Times New Roman" w:hAnsi="Times New Roman"/>
                <w:szCs w:val="20"/>
                <w:lang w:val="bg-BG"/>
              </w:rPr>
              <w:t>,</w:t>
            </w:r>
            <w:r w:rsidRPr="001378B9">
              <w:rPr>
                <w:rFonts w:ascii="Times New Roman" w:hAnsi="Times New Roman"/>
                <w:lang w:val="bg-BG"/>
              </w:rPr>
              <w:t>на:</w:t>
            </w:r>
          </w:p>
          <w:p w:rsidR="002A34B6" w:rsidRPr="001378B9" w:rsidRDefault="002A34B6" w:rsidP="002A6E33">
            <w:pPr>
              <w:pStyle w:val="ListParagraph"/>
              <w:numPr>
                <w:ilvl w:val="0"/>
                <w:numId w:val="19"/>
              </w:numPr>
              <w:ind w:left="115" w:hanging="115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табела за постоянна регистрация се спазва форматът по чл.24 от Наредба </w:t>
            </w:r>
            <w:r w:rsidRPr="001378B9">
              <w:rPr>
                <w:rFonts w:ascii="Times New Roman" w:hAnsi="Times New Roman"/>
              </w:rPr>
              <w:t>I</w:t>
            </w:r>
            <w:r w:rsidRPr="001378B9">
              <w:rPr>
                <w:rFonts w:ascii="Times New Roman" w:hAnsi="Times New Roman"/>
                <w:lang w:val="bg-BG"/>
              </w:rPr>
              <w:t>-45;</w:t>
            </w:r>
          </w:p>
          <w:p w:rsidR="002A34B6" w:rsidRPr="001378B9" w:rsidRDefault="002A34B6" w:rsidP="002A6E33">
            <w:pPr>
              <w:pStyle w:val="ListParagraph"/>
              <w:numPr>
                <w:ilvl w:val="0"/>
                <w:numId w:val="19"/>
              </w:numPr>
              <w:ind w:left="115" w:hanging="115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табела за транзитна регистрация  се спазва форматът по чл.29 от Наредба </w:t>
            </w:r>
            <w:r w:rsidRPr="001378B9">
              <w:rPr>
                <w:rFonts w:ascii="Times New Roman" w:hAnsi="Times New Roman"/>
              </w:rPr>
              <w:t>I</w:t>
            </w:r>
            <w:r w:rsidRPr="001378B9">
              <w:rPr>
                <w:rFonts w:ascii="Times New Roman" w:hAnsi="Times New Roman"/>
                <w:lang w:val="bg-BG"/>
              </w:rPr>
              <w:t>-45;</w:t>
            </w:r>
          </w:p>
          <w:p w:rsidR="002A34B6" w:rsidRDefault="002A34B6" w:rsidP="002A6E33">
            <w:pPr>
              <w:pStyle w:val="ListParagraph"/>
              <w:numPr>
                <w:ilvl w:val="0"/>
                <w:numId w:val="19"/>
              </w:numPr>
              <w:ind w:left="115" w:hanging="115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времена табела  се спазва формат по чл.30 от Наредба _</w:t>
            </w:r>
            <w:r w:rsidRPr="001378B9">
              <w:rPr>
                <w:rFonts w:ascii="Times New Roman" w:hAnsi="Times New Roman"/>
              </w:rPr>
              <w:t>I</w:t>
            </w:r>
            <w:r w:rsidRPr="001378B9">
              <w:rPr>
                <w:rFonts w:ascii="Times New Roman" w:hAnsi="Times New Roman"/>
                <w:lang w:val="bg-BG"/>
              </w:rPr>
              <w:t xml:space="preserve">-45.  </w:t>
            </w:r>
          </w:p>
          <w:p w:rsidR="00B93445" w:rsidRDefault="00B93445" w:rsidP="00B93445">
            <w:pPr>
              <w:rPr>
                <w:rFonts w:ascii="Times New Roman" w:hAnsi="Times New Roman"/>
                <w:lang w:val="bg-BG"/>
              </w:rPr>
            </w:pPr>
          </w:p>
          <w:p w:rsidR="00B93445" w:rsidRPr="00B16BA0" w:rsidRDefault="00B93445" w:rsidP="00B93445">
            <w:pPr>
              <w:rPr>
                <w:rFonts w:ascii="Times New Roman" w:hAnsi="Times New Roman"/>
                <w:lang w:val="bg-BG"/>
              </w:rPr>
            </w:pPr>
            <w:r w:rsidRPr="00B16BA0">
              <w:rPr>
                <w:rFonts w:ascii="Times New Roman" w:hAnsi="Times New Roman"/>
                <w:lang w:val="bg-BG"/>
              </w:rPr>
              <w:t>При попълване на данни за регистрационен номер на табела на МПС, регистрирано по ЗРКЗГТ за:</w:t>
            </w:r>
          </w:p>
          <w:p w:rsidR="00B93445" w:rsidRPr="00B16BA0" w:rsidRDefault="00B93445" w:rsidP="002A6E33">
            <w:pPr>
              <w:pStyle w:val="ListParagraph"/>
              <w:numPr>
                <w:ilvl w:val="0"/>
                <w:numId w:val="19"/>
              </w:numPr>
              <w:ind w:left="115" w:hanging="115"/>
              <w:rPr>
                <w:rFonts w:ascii="Times New Roman" w:hAnsi="Times New Roman"/>
                <w:lang w:val="bg-BG"/>
              </w:rPr>
            </w:pPr>
            <w:r w:rsidRPr="00B16BA0">
              <w:rPr>
                <w:rFonts w:ascii="Times New Roman" w:hAnsi="Times New Roman"/>
                <w:lang w:val="bg-BG"/>
              </w:rPr>
              <w:t>табела за постоянна регистрация се спазва форматът по чл.24 ал. 2 от  Наредба № 2 от 3.02.2016 г.;</w:t>
            </w:r>
          </w:p>
          <w:p w:rsidR="00B93445" w:rsidRPr="00B16BA0" w:rsidRDefault="00B93445" w:rsidP="002A6E33">
            <w:pPr>
              <w:pStyle w:val="ListParagraph"/>
              <w:numPr>
                <w:ilvl w:val="0"/>
                <w:numId w:val="19"/>
              </w:numPr>
              <w:ind w:left="115" w:hanging="115"/>
              <w:rPr>
                <w:rFonts w:ascii="Times New Roman" w:hAnsi="Times New Roman"/>
                <w:lang w:val="bg-BG"/>
              </w:rPr>
            </w:pPr>
            <w:r w:rsidRPr="00B16BA0">
              <w:rPr>
                <w:rFonts w:ascii="Times New Roman" w:hAnsi="Times New Roman"/>
                <w:lang w:val="bg-BG"/>
              </w:rPr>
              <w:t xml:space="preserve">табела за транзитна регистрация  се спазва форматът по чл.24 ал. 5 от  Наредба № 2 от 3.02.2016 г.  </w:t>
            </w:r>
          </w:p>
          <w:p w:rsidR="00B93445" w:rsidRDefault="00B93445" w:rsidP="00B93445">
            <w:pPr>
              <w:rPr>
                <w:rFonts w:ascii="Times New Roman" w:hAnsi="Times New Roman"/>
                <w:lang w:val="bg-BG"/>
              </w:rPr>
            </w:pPr>
          </w:p>
          <w:p w:rsidR="00A377EC" w:rsidRDefault="00A377EC" w:rsidP="00B93445">
            <w:pPr>
              <w:rPr>
                <w:rFonts w:ascii="Times New Roman" w:hAnsi="Times New Roman"/>
                <w:lang w:val="bg-BG"/>
              </w:rPr>
            </w:pPr>
            <w:r w:rsidRPr="00B16BA0">
              <w:rPr>
                <w:rFonts w:ascii="Times New Roman" w:hAnsi="Times New Roman"/>
                <w:lang w:val="bg-BG"/>
              </w:rPr>
              <w:t xml:space="preserve">При попълване на данни за регистрационна табела на МПС от трета страна, както и </w:t>
            </w:r>
            <w:r w:rsidR="00345AA2" w:rsidRPr="00B16BA0">
              <w:rPr>
                <w:rFonts w:ascii="Times New Roman" w:hAnsi="Times New Roman"/>
                <w:lang w:val="bg-BG"/>
              </w:rPr>
              <w:t xml:space="preserve">за инвентарен номер </w:t>
            </w:r>
            <w:r w:rsidRPr="00B16BA0">
              <w:rPr>
                <w:rFonts w:ascii="Times New Roman" w:hAnsi="Times New Roman"/>
                <w:lang w:val="bg-BG"/>
              </w:rPr>
              <w:t>на трамвай</w:t>
            </w:r>
            <w:r w:rsidR="00B16BA0" w:rsidRPr="00B16BA0">
              <w:rPr>
                <w:rFonts w:ascii="Times New Roman" w:hAnsi="Times New Roman"/>
                <w:lang w:val="bg-BG"/>
              </w:rPr>
              <w:t>,</w:t>
            </w:r>
            <w:r w:rsidRPr="00B16BA0">
              <w:rPr>
                <w:rFonts w:ascii="Times New Roman" w:hAnsi="Times New Roman"/>
                <w:lang w:val="bg-BG"/>
              </w:rPr>
              <w:t xml:space="preserve"> тролейбус</w:t>
            </w:r>
            <w:r w:rsidR="00B16BA0" w:rsidRPr="00B16BA0">
              <w:rPr>
                <w:rFonts w:ascii="Times New Roman" w:hAnsi="Times New Roman"/>
                <w:lang w:val="bg-BG"/>
              </w:rPr>
              <w:t xml:space="preserve"> или друго МПС</w:t>
            </w:r>
            <w:r w:rsidRPr="00B16BA0">
              <w:rPr>
                <w:rFonts w:ascii="Times New Roman" w:hAnsi="Times New Roman"/>
                <w:lang w:val="bg-BG"/>
              </w:rPr>
              <w:t xml:space="preserve"> се използва свободен формат.</w:t>
            </w:r>
          </w:p>
          <w:p w:rsidR="002F2C51" w:rsidRDefault="002F2C51" w:rsidP="00B93445">
            <w:pPr>
              <w:rPr>
                <w:rFonts w:ascii="Times New Roman" w:hAnsi="Times New Roman"/>
                <w:lang w:val="bg-BG"/>
              </w:rPr>
            </w:pPr>
          </w:p>
          <w:p w:rsidR="002F2C51" w:rsidRPr="00B16BA0" w:rsidRDefault="002F2C51" w:rsidP="00B9344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Не може да се издава полица със покритие, което е по-дълго от срока на валидност на временната табела по чл. 30 от </w:t>
            </w:r>
            <w:r w:rsidRPr="001378B9">
              <w:rPr>
                <w:rFonts w:ascii="Times New Roman" w:hAnsi="Times New Roman"/>
                <w:lang w:val="bg-BG"/>
              </w:rPr>
              <w:t>Наредба _</w:t>
            </w:r>
            <w:r w:rsidRPr="001378B9">
              <w:rPr>
                <w:rFonts w:ascii="Times New Roman" w:hAnsi="Times New Roman"/>
              </w:rPr>
              <w:t>I</w:t>
            </w:r>
            <w:r w:rsidRPr="001378B9">
              <w:rPr>
                <w:rFonts w:ascii="Times New Roman" w:hAnsi="Times New Roman"/>
                <w:lang w:val="bg-BG"/>
              </w:rPr>
              <w:t>-45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53" w:rsidRDefault="00FA4E53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45.</w:t>
            </w:r>
          </w:p>
          <w:p w:rsidR="002A34B6" w:rsidRPr="00FA4E53" w:rsidRDefault="002A34B6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рама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при следните условия</w:t>
            </w:r>
            <w:r w:rsidR="00163CFF" w:rsidRPr="001378B9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F750B0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</w:t>
            </w:r>
            <w:r w:rsidR="005E548D" w:rsidRPr="00F750B0">
              <w:rPr>
                <w:rFonts w:ascii="Times New Roman" w:hAnsi="Times New Roman"/>
                <w:sz w:val="24"/>
                <w:lang w:val="bg-BG"/>
              </w:rPr>
              <w:t>При МПС</w:t>
            </w:r>
            <w:r w:rsidR="0082228E" w:rsidRPr="00F750B0">
              <w:rPr>
                <w:rFonts w:ascii="Times New Roman" w:hAnsi="Times New Roman"/>
                <w:sz w:val="24"/>
                <w:lang w:val="bg-BG"/>
              </w:rPr>
              <w:t>,</w:t>
            </w:r>
            <w:r w:rsidR="001B5127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82228E" w:rsidRPr="00F750B0">
              <w:rPr>
                <w:rFonts w:ascii="Times New Roman" w:hAnsi="Times New Roman"/>
                <w:sz w:val="24"/>
                <w:lang w:val="bg-BG"/>
              </w:rPr>
              <w:t xml:space="preserve">регистрирано по </w:t>
            </w:r>
            <w:proofErr w:type="spellStart"/>
            <w:r w:rsidR="0082228E" w:rsidRPr="00F750B0">
              <w:rPr>
                <w:rFonts w:ascii="Times New Roman" w:hAnsi="Times New Roman"/>
                <w:sz w:val="24"/>
                <w:lang w:val="bg-BG"/>
              </w:rPr>
              <w:t>ЗДвП</w:t>
            </w:r>
            <w:proofErr w:type="spellEnd"/>
            <w:r w:rsidR="0082228E" w:rsidRPr="00F750B0">
              <w:rPr>
                <w:rFonts w:ascii="Times New Roman" w:hAnsi="Times New Roman"/>
                <w:sz w:val="24"/>
                <w:lang w:val="bg-BG"/>
              </w:rPr>
              <w:t>,</w:t>
            </w:r>
            <w:r w:rsidR="005E548D" w:rsidRPr="00F750B0">
              <w:rPr>
                <w:rFonts w:ascii="Times New Roman" w:hAnsi="Times New Roman"/>
                <w:sz w:val="24"/>
                <w:lang w:val="bg-BG"/>
              </w:rPr>
              <w:t xml:space="preserve"> полето не се попълва от застрахователя, данните се генерират от ЕИСОУКР въз основа на данните, предоставяни от </w:t>
            </w:r>
            <w:proofErr w:type="gramStart"/>
            <w:r w:rsidR="005E548D" w:rsidRPr="00F750B0">
              <w:rPr>
                <w:rFonts w:ascii="Times New Roman" w:hAnsi="Times New Roman"/>
                <w:sz w:val="24"/>
                <w:lang w:val="bg-BG"/>
              </w:rPr>
              <w:t>МВР</w:t>
            </w:r>
            <w:r w:rsidRPr="00F750B0"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  <w:proofErr w:type="gramEnd"/>
          </w:p>
          <w:p w:rsidR="002A34B6" w:rsidRPr="00F750B0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2A34B6" w:rsidRPr="00F750B0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F750B0">
              <w:rPr>
                <w:rFonts w:ascii="Times New Roman" w:hAnsi="Times New Roman"/>
                <w:sz w:val="24"/>
                <w:lang w:val="bg-BG"/>
              </w:rPr>
              <w:t>2. При попълване от застрахователя в случаите на</w:t>
            </w:r>
            <w:r w:rsidR="0070298A" w:rsidRPr="00F750B0">
              <w:rPr>
                <w:rFonts w:ascii="Times New Roman" w:hAnsi="Times New Roman"/>
                <w:sz w:val="24"/>
                <w:lang w:val="bg-BG"/>
              </w:rPr>
              <w:t xml:space="preserve"> МПС, регистрирано по ЗРКЗГТ или на МПС, което не е</w:t>
            </w:r>
            <w:r w:rsidR="00334469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F750B0">
              <w:rPr>
                <w:rFonts w:ascii="Times New Roman" w:hAnsi="Times New Roman"/>
                <w:b/>
                <w:sz w:val="24"/>
                <w:lang w:val="bg-BG"/>
              </w:rPr>
              <w:t xml:space="preserve">регистрирано </w:t>
            </w:r>
            <w:r w:rsidR="00163CFF" w:rsidRPr="00F750B0">
              <w:rPr>
                <w:rFonts w:ascii="Times New Roman" w:hAnsi="Times New Roman"/>
                <w:sz w:val="24"/>
                <w:lang w:val="bg-BG"/>
              </w:rPr>
              <w:t xml:space="preserve">в Република България </w:t>
            </w:r>
            <w:r w:rsidRPr="00F750B0">
              <w:rPr>
                <w:rFonts w:ascii="Times New Roman" w:hAnsi="Times New Roman"/>
                <w:sz w:val="24"/>
                <w:lang w:val="bg-BG"/>
              </w:rPr>
              <w:t xml:space="preserve">се спазва следният </w:t>
            </w:r>
            <w:proofErr w:type="gramStart"/>
            <w:r w:rsidRPr="00F750B0">
              <w:rPr>
                <w:rFonts w:ascii="Times New Roman" w:hAnsi="Times New Roman"/>
                <w:sz w:val="24"/>
                <w:lang w:val="bg-BG"/>
              </w:rPr>
              <w:t xml:space="preserve">формат:  </w:t>
            </w:r>
            <w:proofErr w:type="gramEnd"/>
          </w:p>
          <w:p w:rsidR="002A34B6" w:rsidRPr="00F750B0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2A34B6" w:rsidRPr="00F750B0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  <w:proofErr w:type="spellStart"/>
            <w:r w:rsidRPr="00F750B0">
              <w:rPr>
                <w:rFonts w:ascii="Times New Roman" w:hAnsi="Times New Roman"/>
                <w:sz w:val="24"/>
                <w:lang w:val="bg-BG"/>
              </w:rPr>
              <w:t>Валидация</w:t>
            </w:r>
            <w:proofErr w:type="spellEnd"/>
            <w:r w:rsidRPr="00F750B0">
              <w:rPr>
                <w:rFonts w:ascii="Times New Roman" w:hAnsi="Times New Roman"/>
                <w:sz w:val="24"/>
                <w:lang w:val="bg-BG"/>
              </w:rPr>
              <w:t xml:space="preserve"> за номер на рама:</w:t>
            </w:r>
            <w:r w:rsidRPr="00F750B0">
              <w:rPr>
                <w:rFonts w:ascii="Times New Roman" w:hAnsi="Times New Roman"/>
                <w:sz w:val="24"/>
                <w:lang w:val="bg-BG"/>
              </w:rPr>
              <w:br/>
            </w:r>
          </w:p>
          <w:p w:rsidR="002A34B6" w:rsidRPr="00F750B0" w:rsidRDefault="002A34B6" w:rsidP="00C724D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F750B0">
              <w:rPr>
                <w:rFonts w:ascii="Times New Roman" w:hAnsi="Times New Roman"/>
                <w:sz w:val="24"/>
                <w:lang w:val="bg-BG"/>
              </w:rPr>
              <w:t xml:space="preserve">Брой символи - от 1 до 25. </w:t>
            </w:r>
          </w:p>
          <w:p w:rsidR="002A34B6" w:rsidRPr="00F750B0" w:rsidRDefault="002A34B6" w:rsidP="00C724D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lang w:val="bg-BG"/>
              </w:rPr>
            </w:pPr>
            <w:r w:rsidRPr="00F750B0">
              <w:rPr>
                <w:rFonts w:ascii="Times New Roman" w:hAnsi="Times New Roman"/>
                <w:sz w:val="24"/>
                <w:lang w:val="bg-BG"/>
              </w:rPr>
              <w:t>Видове символи:</w:t>
            </w:r>
            <w:r w:rsidRPr="00F750B0">
              <w:rPr>
                <w:rFonts w:ascii="Times New Roman" w:hAnsi="Times New Roman"/>
                <w:sz w:val="24"/>
                <w:lang w:val="bg-BG"/>
              </w:rPr>
              <w:br/>
              <w:t xml:space="preserve">- цифри от 0 до 9; </w:t>
            </w:r>
            <w:r w:rsidRPr="00F750B0">
              <w:rPr>
                <w:rFonts w:ascii="Times New Roman" w:hAnsi="Times New Roman"/>
                <w:sz w:val="24"/>
                <w:lang w:val="bg-BG"/>
              </w:rPr>
              <w:br/>
              <w:t>- латински букви, без "I", "O" и "Q"  заменят се съответно с 1, 0(нула) и 0(нула)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4E53" w:rsidRDefault="00FA4E53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46.</w:t>
            </w:r>
          </w:p>
          <w:p w:rsidR="002A34B6" w:rsidRPr="00FA4E53" w:rsidRDefault="002A34B6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Вид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задължително, като: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</w:t>
            </w:r>
            <w:r w:rsidRPr="001378B9">
              <w:rPr>
                <w:rFonts w:ascii="Times New Roman" w:hAnsi="Times New Roman"/>
                <w:b/>
                <w:lang w:val="bg-BG"/>
              </w:rPr>
              <w:t>регистрирано</w:t>
            </w:r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AB5B10" w:rsidRPr="002F3F73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AB5B10" w:rsidRPr="002F3F73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163CFF" w:rsidRPr="001378B9">
              <w:rPr>
                <w:rFonts w:ascii="Times New Roman" w:hAnsi="Times New Roman"/>
                <w:lang w:val="bg-BG"/>
              </w:rPr>
              <w:t>МПС</w:t>
            </w:r>
            <w:r w:rsidRPr="001378B9">
              <w:rPr>
                <w:rFonts w:ascii="Times New Roman" w:hAnsi="Times New Roman"/>
                <w:lang w:val="bg-BG"/>
              </w:rPr>
              <w:t xml:space="preserve"> не се попълва от застрахователя, като данните се предоставят от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МВР. </w:t>
            </w:r>
            <w:proofErr w:type="gramEnd"/>
          </w:p>
          <w:p w:rsidR="002A34B6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E434B6" w:rsidRPr="001378B9" w:rsidRDefault="00E4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2. </w:t>
            </w:r>
            <w:r w:rsidRPr="002F3F73">
              <w:rPr>
                <w:rFonts w:ascii="Times New Roman" w:hAnsi="Times New Roman"/>
                <w:lang w:val="bg-BG"/>
              </w:rPr>
              <w:t xml:space="preserve">За </w:t>
            </w:r>
            <w:r w:rsidR="00CB746F" w:rsidRPr="002F3F73">
              <w:rPr>
                <w:rFonts w:ascii="Times New Roman" w:hAnsi="Times New Roman"/>
                <w:lang w:val="bg-BG"/>
              </w:rPr>
              <w:t>МПС, различни от тези по т. 1 (МПС, регистрирано съгласно ЗРКЗГТ или МПС, което не е регистрирано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163CFF" w:rsidRPr="001378B9">
              <w:rPr>
                <w:rFonts w:ascii="Times New Roman" w:hAnsi="Times New Roman"/>
                <w:sz w:val="24"/>
                <w:lang w:val="bg-BG"/>
              </w:rPr>
              <w:t>от компетент</w:t>
            </w:r>
            <w:r w:rsidR="00CB746F">
              <w:rPr>
                <w:rFonts w:ascii="Times New Roman" w:hAnsi="Times New Roman"/>
                <w:sz w:val="24"/>
                <w:lang w:val="bg-BG"/>
              </w:rPr>
              <w:t>ен</w:t>
            </w:r>
            <w:r w:rsidR="00163CFF" w:rsidRPr="001378B9">
              <w:rPr>
                <w:rFonts w:ascii="Times New Roman" w:hAnsi="Times New Roman"/>
                <w:sz w:val="24"/>
                <w:lang w:val="bg-BG"/>
              </w:rPr>
              <w:t xml:space="preserve"> орган в Република България</w:t>
            </w:r>
            <w:r w:rsidR="00CB746F">
              <w:rPr>
                <w:rFonts w:ascii="Times New Roman" w:hAnsi="Times New Roman"/>
                <w:sz w:val="24"/>
                <w:lang w:val="bg-BG"/>
              </w:rPr>
              <w:t>)</w:t>
            </w:r>
            <w:proofErr w:type="spellStart"/>
            <w:r w:rsidR="00163CFF" w:rsidRPr="002F3F73">
              <w:rPr>
                <w:rFonts w:ascii="Times New Roman" w:hAnsi="Times New Roman"/>
                <w:lang w:val="bg-BG"/>
              </w:rPr>
              <w:t>МПС</w:t>
            </w:r>
            <w:r w:rsidR="00750B66" w:rsidRPr="002F3F73">
              <w:rPr>
                <w:rFonts w:ascii="Times New Roman" w:hAnsi="Times New Roman"/>
                <w:lang w:val="bg-BG"/>
              </w:rPr>
              <w:t>в</w:t>
            </w:r>
            <w:proofErr w:type="spellEnd"/>
            <w:r w:rsidR="00750B66" w:rsidRPr="002F3F73">
              <w:rPr>
                <w:rFonts w:ascii="Times New Roman" w:hAnsi="Times New Roman"/>
                <w:lang w:val="bg-BG"/>
              </w:rPr>
              <w:t xml:space="preserve"> това </w:t>
            </w:r>
            <w:proofErr w:type="spellStart"/>
            <w:r w:rsidR="00750B66" w:rsidRPr="002F3F73">
              <w:rPr>
                <w:rFonts w:ascii="Times New Roman" w:hAnsi="Times New Roman"/>
                <w:lang w:val="bg-BG"/>
              </w:rPr>
              <w:t>числопри</w:t>
            </w:r>
            <w:proofErr w:type="spellEnd"/>
            <w:r w:rsidR="00750B66" w:rsidRPr="002F3F73">
              <w:rPr>
                <w:rFonts w:ascii="Times New Roman" w:hAnsi="Times New Roman"/>
                <w:lang w:val="bg-BG"/>
              </w:rPr>
              <w:t xml:space="preserve"> сключване на Гранична застраховка „Гражданска отговорност” на автомобилистите</w:t>
            </w:r>
            <w:r w:rsidR="004205BB">
              <w:rPr>
                <w:rFonts w:ascii="Times New Roman" w:hAnsi="Times New Roman"/>
                <w:lang w:val="bg-BG"/>
              </w:rPr>
              <w:t xml:space="preserve"> </w:t>
            </w:r>
            <w:r w:rsidRPr="002F3F73">
              <w:rPr>
                <w:rFonts w:ascii="Times New Roman" w:hAnsi="Times New Roman"/>
                <w:lang w:val="bg-BG"/>
              </w:rPr>
              <w:t>полето се попълва от застрахователя по номенклатура на вид на МПС,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</w:rPr>
              <w:t>A</w:t>
            </w:r>
            <w:proofErr w:type="spellStart"/>
            <w:r w:rsidRPr="002F3F73">
              <w:rPr>
                <w:rFonts w:ascii="Times New Roman" w:hAnsi="Times New Roman"/>
                <w:lang w:val="bg-BG"/>
              </w:rPr>
              <w:t>втобус</w:t>
            </w:r>
            <w:proofErr w:type="spellEnd"/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Влекач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Електрокар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Колесар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Лек автомобил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Мотокар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Мотопед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2F3F73">
              <w:rPr>
                <w:rFonts w:ascii="Times New Roman" w:hAnsi="Times New Roman"/>
                <w:lang w:val="bg-BG"/>
              </w:rPr>
              <w:t>Мототриколка</w:t>
            </w:r>
            <w:proofErr w:type="spellEnd"/>
            <w:r w:rsidRPr="002F3F73">
              <w:rPr>
                <w:rFonts w:ascii="Times New Roman" w:hAnsi="Times New Roman"/>
                <w:lang w:val="bg-BG"/>
              </w:rPr>
              <w:t xml:space="preserve"> пътническа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2F3F73">
              <w:rPr>
                <w:rFonts w:ascii="Times New Roman" w:hAnsi="Times New Roman"/>
                <w:lang w:val="bg-BG"/>
              </w:rPr>
              <w:t>Мототриколка</w:t>
            </w:r>
            <w:proofErr w:type="spellEnd"/>
            <w:r w:rsidRPr="002F3F73">
              <w:rPr>
                <w:rFonts w:ascii="Times New Roman" w:hAnsi="Times New Roman"/>
                <w:lang w:val="bg-BG"/>
              </w:rPr>
              <w:t xml:space="preserve"> товарна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Мотоциклет</w:t>
            </w:r>
          </w:p>
          <w:p w:rsidR="00270438" w:rsidRPr="002F3F73" w:rsidRDefault="0015248C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М</w:t>
            </w:r>
            <w:r w:rsidR="00270438" w:rsidRPr="002F3F73">
              <w:rPr>
                <w:rFonts w:ascii="Times New Roman" w:hAnsi="Times New Roman"/>
                <w:lang w:val="bg-BG"/>
              </w:rPr>
              <w:t>отоциклет с кош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2F3F73">
              <w:rPr>
                <w:rFonts w:ascii="Times New Roman" w:hAnsi="Times New Roman"/>
                <w:lang w:val="bg-BG"/>
              </w:rPr>
              <w:t>Полуремарке</w:t>
            </w:r>
            <w:proofErr w:type="spellEnd"/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Ремарке за лек автомобил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Ремарке за товарен автомобил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Специален автомобил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Товарен автомобил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Тракторно ремарке</w:t>
            </w:r>
          </w:p>
          <w:p w:rsidR="00270438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 xml:space="preserve">Триколесно </w:t>
            </w:r>
            <w:r w:rsidR="00D373EE" w:rsidRPr="002F3F73">
              <w:rPr>
                <w:rFonts w:ascii="Times New Roman" w:hAnsi="Times New Roman"/>
                <w:lang w:val="bg-BG"/>
              </w:rPr>
              <w:t>ПС</w:t>
            </w:r>
          </w:p>
          <w:p w:rsidR="00283A6A" w:rsidRPr="002F3F73" w:rsidRDefault="00270438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 xml:space="preserve">Четириколесно </w:t>
            </w:r>
            <w:r w:rsidR="00D373EE" w:rsidRPr="002F3F73">
              <w:rPr>
                <w:rFonts w:ascii="Times New Roman" w:hAnsi="Times New Roman"/>
                <w:lang w:val="bg-BG"/>
              </w:rPr>
              <w:t>ПС</w:t>
            </w:r>
          </w:p>
          <w:p w:rsidR="0095658D" w:rsidRPr="002F3F73" w:rsidRDefault="0095658D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Трамвай</w:t>
            </w:r>
          </w:p>
          <w:p w:rsidR="0095658D" w:rsidRPr="002F3F73" w:rsidRDefault="0095658D" w:rsidP="00270438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lastRenderedPageBreak/>
              <w:t>Тролейбус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Верижен трактор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2F3F73">
              <w:rPr>
                <w:rFonts w:ascii="Times New Roman" w:hAnsi="Times New Roman"/>
                <w:lang w:val="bg-BG"/>
              </w:rPr>
              <w:t>Колесен</w:t>
            </w:r>
            <w:proofErr w:type="spellEnd"/>
            <w:r w:rsidRPr="002F3F73">
              <w:rPr>
                <w:rFonts w:ascii="Times New Roman" w:hAnsi="Times New Roman"/>
                <w:lang w:val="bg-BG"/>
              </w:rPr>
              <w:t xml:space="preserve"> трактор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Самоходно шаси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 xml:space="preserve">Специализирана самоходна машина (багер, товарач, </w:t>
            </w:r>
            <w:proofErr w:type="spellStart"/>
            <w:r w:rsidRPr="002F3F73">
              <w:rPr>
                <w:rFonts w:ascii="Times New Roman" w:hAnsi="Times New Roman"/>
                <w:lang w:val="bg-BG"/>
              </w:rPr>
              <w:t>грейдер</w:t>
            </w:r>
            <w:proofErr w:type="spellEnd"/>
            <w:r w:rsidRPr="002F3F73">
              <w:rPr>
                <w:rFonts w:ascii="Times New Roman" w:hAnsi="Times New Roman"/>
                <w:lang w:val="bg-BG"/>
              </w:rPr>
              <w:t>, валяк</w:t>
            </w:r>
            <w:r w:rsidR="002742E1" w:rsidRPr="002F3F73">
              <w:rPr>
                <w:rFonts w:ascii="Times New Roman" w:hAnsi="Times New Roman"/>
                <w:lang w:val="bg-BG"/>
              </w:rPr>
              <w:t>,</w:t>
            </w:r>
            <w:r w:rsidRPr="002F3F73">
              <w:rPr>
                <w:rFonts w:ascii="Times New Roman" w:hAnsi="Times New Roman"/>
                <w:lang w:val="bg-BG"/>
              </w:rPr>
              <w:t xml:space="preserve"> друг</w:t>
            </w:r>
            <w:r w:rsidR="002742E1" w:rsidRPr="002F3F73">
              <w:rPr>
                <w:rFonts w:ascii="Times New Roman" w:hAnsi="Times New Roman"/>
                <w:lang w:val="bg-BG"/>
              </w:rPr>
              <w:t>о</w:t>
            </w:r>
            <w:r w:rsidRPr="002F3F73">
              <w:rPr>
                <w:rFonts w:ascii="Times New Roman" w:hAnsi="Times New Roman"/>
                <w:lang w:val="bg-BG"/>
              </w:rPr>
              <w:t>)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Тракторно ремарке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Горска техника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Зърнокомбайн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Самоходен силажокомбайн</w:t>
            </w:r>
          </w:p>
          <w:p w:rsidR="0008378D" w:rsidRPr="002F3F73" w:rsidRDefault="0008378D" w:rsidP="0008378D">
            <w:pPr>
              <w:rPr>
                <w:rFonts w:ascii="Times New Roman" w:hAnsi="Times New Roman"/>
                <w:lang w:val="bg-BG"/>
              </w:rPr>
            </w:pPr>
            <w:r w:rsidRPr="002F3F73">
              <w:rPr>
                <w:rFonts w:ascii="Times New Roman" w:hAnsi="Times New Roman"/>
                <w:lang w:val="bg-BG"/>
              </w:rPr>
              <w:t>Друга самоходна машина (косачка, пръскачка,  друго)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Изключение: 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не се попълва</w:t>
            </w:r>
            <w:r w:rsidR="00283A6A" w:rsidRPr="001378B9">
              <w:rPr>
                <w:rFonts w:ascii="Times New Roman" w:hAnsi="Times New Roman"/>
                <w:b/>
                <w:lang w:val="bg-BG"/>
              </w:rPr>
              <w:t xml:space="preserve"> при издаване на „ГО“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за времена табела с регистрационен номер.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u w:val="single"/>
                <w:lang w:val="bg-BG"/>
              </w:rPr>
            </w:pPr>
          </w:p>
        </w:tc>
      </w:tr>
      <w:tr w:rsidR="002F3F73" w:rsidRPr="00270438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4E53" w:rsidRDefault="00FA4E53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47.</w:t>
            </w:r>
          </w:p>
          <w:p w:rsidR="002F3F73" w:rsidRPr="00FA4E53" w:rsidRDefault="002F3F73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3F73" w:rsidRPr="001378B9" w:rsidRDefault="002F3F7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Предназначение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3F73" w:rsidRPr="001378B9" w:rsidRDefault="002F3F7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3F73" w:rsidRDefault="002F3F73" w:rsidP="002F3F73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</w:t>
            </w:r>
            <w:r>
              <w:rPr>
                <w:rFonts w:ascii="Times New Roman" w:hAnsi="Times New Roman"/>
                <w:b/>
                <w:lang w:val="bg-BG"/>
              </w:rPr>
              <w:t>попълва задължително от застрахователя на база информация, декларирана от застраховащия</w:t>
            </w:r>
            <w:r w:rsidRPr="001378B9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2F3F73" w:rsidRDefault="002F3F73" w:rsidP="002F3F73">
            <w:pPr>
              <w:rPr>
                <w:rFonts w:ascii="Times New Roman" w:hAnsi="Times New Roman"/>
                <w:b/>
                <w:lang w:val="bg-BG"/>
              </w:rPr>
            </w:pP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Лични нужди;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Производствена дейност;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Търговска дейност;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Строителна дейност;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Таксиметрови превози;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Куриерска дейност;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Друга фирмена дейност;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Отдаване под наем;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Учебен автомобил;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Превоз на опасни товари;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Състезателен автомобил;</w:t>
            </w:r>
          </w:p>
          <w:p w:rsid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МПС със специален режим на движение;</w:t>
            </w:r>
          </w:p>
          <w:p w:rsidR="002F3F73" w:rsidRPr="002F3F73" w:rsidRDefault="002F3F73" w:rsidP="002A6E3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Друго предназначение</w:t>
            </w:r>
          </w:p>
          <w:p w:rsidR="002F3F73" w:rsidRPr="001378B9" w:rsidRDefault="002F3F73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53" w:rsidRDefault="00FA4E53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48.</w:t>
            </w:r>
          </w:p>
          <w:p w:rsidR="002A34B6" w:rsidRPr="00FA4E53" w:rsidRDefault="002A34B6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Марка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AC26D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задължително, като: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</w:t>
            </w:r>
            <w:r w:rsidR="00CB746F" w:rsidRPr="001378B9">
              <w:rPr>
                <w:rFonts w:ascii="Times New Roman" w:hAnsi="Times New Roman"/>
                <w:lang w:val="bg-BG"/>
              </w:rPr>
              <w:t xml:space="preserve"> За </w:t>
            </w:r>
            <w:r w:rsidR="00CB746F" w:rsidRPr="00AC26D1">
              <w:rPr>
                <w:rFonts w:ascii="Times New Roman" w:hAnsi="Times New Roman"/>
                <w:b/>
                <w:lang w:val="bg-BG"/>
              </w:rPr>
              <w:t xml:space="preserve">регистрирано по </w:t>
            </w:r>
            <w:proofErr w:type="spellStart"/>
            <w:r w:rsidR="00CB746F" w:rsidRPr="00AC26D1">
              <w:rPr>
                <w:rFonts w:ascii="Times New Roman" w:hAnsi="Times New Roman"/>
                <w:b/>
                <w:lang w:val="bg-BG"/>
              </w:rPr>
              <w:t>ЗДвП</w:t>
            </w:r>
            <w:r w:rsidR="00CB746F" w:rsidRPr="001378B9">
              <w:rPr>
                <w:rFonts w:ascii="Times New Roman" w:hAnsi="Times New Roman"/>
                <w:lang w:val="bg-BG"/>
              </w:rPr>
              <w:t>МПС</w:t>
            </w:r>
            <w:proofErr w:type="spellEnd"/>
            <w:r w:rsidR="00CB746F" w:rsidRPr="001378B9">
              <w:rPr>
                <w:rFonts w:ascii="Times New Roman" w:hAnsi="Times New Roman"/>
                <w:lang w:val="bg-BG"/>
              </w:rPr>
              <w:t xml:space="preserve"> не се попълва от застрахователя, като данните се предоставят от МВР.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color w:val="000000" w:themeColor="text1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2. </w:t>
            </w:r>
            <w:r w:rsidR="006857C3" w:rsidRPr="00AC26D1">
              <w:rPr>
                <w:rFonts w:ascii="Times New Roman" w:hAnsi="Times New Roman"/>
                <w:lang w:val="bg-BG"/>
              </w:rPr>
              <w:t xml:space="preserve">За МПС, различни от тези по т. 1 (МПС, регистрирано съгласно ЗРКЗГТ или МПС, което не е регистрирано </w:t>
            </w:r>
            <w:r w:rsidR="006857C3" w:rsidRPr="001378B9">
              <w:rPr>
                <w:rFonts w:ascii="Times New Roman" w:hAnsi="Times New Roman"/>
                <w:sz w:val="24"/>
                <w:lang w:val="bg-BG"/>
              </w:rPr>
              <w:t>от компетент</w:t>
            </w:r>
            <w:r w:rsidR="006857C3">
              <w:rPr>
                <w:rFonts w:ascii="Times New Roman" w:hAnsi="Times New Roman"/>
                <w:sz w:val="24"/>
                <w:lang w:val="bg-BG"/>
              </w:rPr>
              <w:t>ен</w:t>
            </w:r>
            <w:r w:rsidR="006857C3" w:rsidRPr="001378B9">
              <w:rPr>
                <w:rFonts w:ascii="Times New Roman" w:hAnsi="Times New Roman"/>
                <w:sz w:val="24"/>
                <w:lang w:val="bg-BG"/>
              </w:rPr>
              <w:t xml:space="preserve"> орган в Република България</w:t>
            </w:r>
            <w:r w:rsidR="006857C3">
              <w:rPr>
                <w:rFonts w:ascii="Times New Roman" w:hAnsi="Times New Roman"/>
                <w:sz w:val="24"/>
                <w:lang w:val="bg-BG"/>
              </w:rPr>
              <w:t xml:space="preserve">) </w:t>
            </w:r>
            <w:r w:rsidR="00750B66" w:rsidRPr="00AC26D1">
              <w:rPr>
                <w:rFonts w:ascii="Times New Roman" w:hAnsi="Times New Roman"/>
                <w:lang w:val="bg-BG"/>
              </w:rPr>
              <w:t>в това число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750B66" w:rsidRPr="00AC26D1">
              <w:rPr>
                <w:rFonts w:ascii="Times New Roman" w:hAnsi="Times New Roman"/>
                <w:lang w:val="bg-BG"/>
              </w:rPr>
              <w:t xml:space="preserve">при сключване на Гранична застраховка „Гражданска отговорност” на автомобилистите </w:t>
            </w:r>
            <w:r w:rsidRPr="001378B9">
              <w:rPr>
                <w:rFonts w:ascii="Times New Roman" w:hAnsi="Times New Roman"/>
                <w:lang w:val="bg-BG"/>
              </w:rPr>
              <w:t xml:space="preserve">полето се попълва от застрахователя, съгласно </w:t>
            </w:r>
            <w:r w:rsidRPr="001378B9">
              <w:rPr>
                <w:rFonts w:ascii="Times New Roman" w:hAnsi="Times New Roman"/>
                <w:color w:val="000000" w:themeColor="text1"/>
                <w:lang w:val="bg-BG"/>
              </w:rPr>
              <w:t>номенклатура на марките и моделите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за модел не е задължително, ако атрибутът „Описание – модел“ е попълнен.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lastRenderedPageBreak/>
              <w:t>Изключение: Полето не се попълва при издаване на „ГО“, за времена табела с регистрационен номер.</w:t>
            </w: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53" w:rsidRDefault="00FA4E53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49.</w:t>
            </w:r>
          </w:p>
          <w:p w:rsidR="002A34B6" w:rsidRPr="00FA4E53" w:rsidRDefault="002A34B6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Модел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AC26D1" w:rsidP="00826D28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задължително, като: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A16375" w:rsidRDefault="00CB746F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1. За </w:t>
            </w:r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 xml:space="preserve">регистрирано по </w:t>
            </w:r>
            <w:proofErr w:type="spellStart"/>
            <w:r w:rsidRPr="00A16375">
              <w:rPr>
                <w:rFonts w:ascii="Times New Roman" w:hAnsi="Times New Roman"/>
                <w:b/>
                <w:sz w:val="24"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sz w:val="24"/>
                <w:lang w:val="bg-BG"/>
              </w:rPr>
              <w:t xml:space="preserve"> 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>МПС не се попълва от застрахователя, като данните се предоставят от МВР.</w:t>
            </w:r>
          </w:p>
          <w:p w:rsidR="002A34B6" w:rsidRPr="00A16375" w:rsidRDefault="002A34B6" w:rsidP="0006129F">
            <w:pPr>
              <w:rPr>
                <w:rFonts w:ascii="Times New Roman" w:hAnsi="Times New Roman"/>
                <w:color w:val="000000" w:themeColor="text1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2. </w:t>
            </w:r>
            <w:r w:rsidR="006857C3" w:rsidRPr="00A16375">
              <w:rPr>
                <w:rFonts w:ascii="Times New Roman" w:hAnsi="Times New Roman"/>
                <w:sz w:val="24"/>
                <w:lang w:val="bg-BG"/>
              </w:rPr>
              <w:t>За МПС, различни от тези по т. 1 (МПС, регистрирано съгласно ЗРКЗГТ или МПС, което не е регистрирано</w:t>
            </w:r>
            <w:r w:rsidR="00334469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6857C3" w:rsidRPr="00A16375">
              <w:rPr>
                <w:rFonts w:ascii="Times New Roman" w:hAnsi="Times New Roman"/>
                <w:sz w:val="24"/>
                <w:lang w:val="bg-BG"/>
              </w:rPr>
              <w:t>от компетентен орган в Република България)</w:t>
            </w:r>
            <w:r w:rsidR="00750B66" w:rsidRPr="00A16375">
              <w:rPr>
                <w:rFonts w:ascii="Times New Roman" w:hAnsi="Times New Roman"/>
                <w:sz w:val="24"/>
                <w:lang w:val="bg-BG"/>
              </w:rPr>
              <w:t>в това число</w:t>
            </w:r>
            <w:r w:rsidR="00334469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750B66" w:rsidRPr="00A16375">
              <w:rPr>
                <w:rFonts w:ascii="Times New Roman" w:hAnsi="Times New Roman"/>
                <w:sz w:val="24"/>
                <w:lang w:val="bg-BG"/>
              </w:rPr>
              <w:t>при сключване на Гранична застраховка „Гражданска отговорност” на автомобилистите</w:t>
            </w:r>
            <w:r w:rsidR="00334469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Pr="00A16375">
              <w:rPr>
                <w:rFonts w:ascii="Times New Roman" w:hAnsi="Times New Roman"/>
                <w:sz w:val="24"/>
                <w:lang w:val="bg-BG"/>
              </w:rPr>
              <w:t xml:space="preserve">полето се попълва от застрахователя по </w:t>
            </w:r>
            <w:r w:rsidRPr="00A16375">
              <w:rPr>
                <w:rFonts w:ascii="Times New Roman" w:hAnsi="Times New Roman"/>
                <w:color w:val="000000" w:themeColor="text1"/>
                <w:sz w:val="24"/>
                <w:lang w:val="bg-BG"/>
              </w:rPr>
              <w:t>номенклатура на марките и моделите</w:t>
            </w:r>
          </w:p>
          <w:p w:rsidR="002A34B6" w:rsidRPr="00A16375" w:rsidRDefault="002A34B6" w:rsidP="0006129F">
            <w:pPr>
              <w:rPr>
                <w:rFonts w:ascii="Times New Roman" w:hAnsi="Times New Roman"/>
                <w:sz w:val="24"/>
                <w:highlight w:val="yellow"/>
                <w:lang w:val="bg-BG"/>
              </w:rPr>
            </w:pPr>
          </w:p>
          <w:p w:rsidR="002A34B6" w:rsidRPr="00A16375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  <w:r w:rsidRPr="00A16375">
              <w:rPr>
                <w:rFonts w:ascii="Times New Roman" w:hAnsi="Times New Roman"/>
                <w:sz w:val="24"/>
                <w:lang w:val="bg-BG"/>
              </w:rPr>
              <w:t>Полето за модел не е задължително, ако атрибутът „Описание – модел“ е попълнен.</w:t>
            </w:r>
          </w:p>
          <w:p w:rsidR="002A34B6" w:rsidRPr="00A16375" w:rsidRDefault="002A34B6" w:rsidP="0006129F">
            <w:pPr>
              <w:rPr>
                <w:rFonts w:ascii="Times New Roman" w:hAnsi="Times New Roman"/>
                <w:b/>
                <w:sz w:val="24"/>
                <w:lang w:val="bg-BG"/>
              </w:rPr>
            </w:pPr>
          </w:p>
          <w:p w:rsidR="002A34B6" w:rsidRPr="00A16375" w:rsidRDefault="002A34B6" w:rsidP="0006129F">
            <w:pPr>
              <w:rPr>
                <w:rFonts w:ascii="Times New Roman" w:hAnsi="Times New Roman"/>
                <w:sz w:val="24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Изключение: Полето не се попълва при издаване на „ГО“, за времена табела с регистрационен номер.</w:t>
            </w: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53" w:rsidRDefault="00FA4E53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50.</w:t>
            </w:r>
          </w:p>
          <w:p w:rsidR="002A34B6" w:rsidRPr="00FA4E53" w:rsidRDefault="002A34B6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Описание – марка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от застрахователя само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644523" w:rsidRPr="00AC26D1">
              <w:rPr>
                <w:rFonts w:ascii="Times New Roman" w:hAnsi="Times New Roman"/>
                <w:lang w:val="bg-BG"/>
              </w:rPr>
              <w:t>за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644523" w:rsidRPr="00AC26D1">
              <w:rPr>
                <w:rFonts w:ascii="Times New Roman" w:hAnsi="Times New Roman"/>
                <w:lang w:val="bg-BG"/>
              </w:rPr>
              <w:t xml:space="preserve">МПС, което не е регистрирано по </w:t>
            </w:r>
            <w:proofErr w:type="spellStart"/>
            <w:r w:rsidR="00644523" w:rsidRPr="00AC26D1">
              <w:rPr>
                <w:rFonts w:ascii="Times New Roman" w:hAnsi="Times New Roman"/>
                <w:lang w:val="bg-BG"/>
              </w:rPr>
              <w:t>ЗДвП</w:t>
            </w:r>
            <w:proofErr w:type="spellEnd"/>
            <w:r w:rsidR="00644523" w:rsidRPr="00AC26D1">
              <w:rPr>
                <w:rFonts w:ascii="Times New Roman" w:hAnsi="Times New Roman"/>
                <w:lang w:val="bg-BG"/>
              </w:rPr>
              <w:t xml:space="preserve"> </w:t>
            </w:r>
            <w:r w:rsidRPr="00AC26D1">
              <w:rPr>
                <w:rFonts w:ascii="Times New Roman" w:hAnsi="Times New Roman"/>
                <w:lang w:val="bg-BG"/>
              </w:rPr>
              <w:t>и ако</w:t>
            </w:r>
            <w:r w:rsidR="00644523" w:rsidRPr="00AC26D1">
              <w:rPr>
                <w:rFonts w:ascii="Times New Roman" w:hAnsi="Times New Roman"/>
                <w:lang w:val="bg-BG"/>
              </w:rPr>
              <w:t xml:space="preserve"> в поле </w:t>
            </w:r>
            <w:r w:rsidR="00644523" w:rsidRPr="004D6B01">
              <w:rPr>
                <w:rFonts w:ascii="Times New Roman" w:hAnsi="Times New Roman"/>
                <w:lang w:val="bg-BG"/>
              </w:rPr>
              <w:t>4</w:t>
            </w:r>
            <w:r w:rsidR="004D6B01" w:rsidRPr="004D6B01">
              <w:rPr>
                <w:rFonts w:ascii="Times New Roman" w:hAnsi="Times New Roman"/>
                <w:lang w:val="bg-BG"/>
              </w:rPr>
              <w:t>8</w:t>
            </w:r>
            <w:r w:rsidRPr="004D6B01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>има отбелязване - „Друга марка</w:t>
            </w:r>
            <w:r w:rsidR="00644523">
              <w:rPr>
                <w:rFonts w:ascii="Times New Roman" w:hAnsi="Times New Roman"/>
                <w:lang w:val="bg-BG"/>
              </w:rPr>
              <w:t>”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Изключение: Полето не се попълва при издаване на „ГО“, за времена табела с регистрационен номер.</w:t>
            </w:r>
          </w:p>
        </w:tc>
      </w:tr>
      <w:tr w:rsidR="007F6613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53" w:rsidRDefault="00FA4E53" w:rsidP="007F661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51.</w:t>
            </w:r>
          </w:p>
          <w:p w:rsidR="007F6613" w:rsidRPr="00FA4E53" w:rsidRDefault="007F6613" w:rsidP="007F661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на първа регистрация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не е задължително за МПС без регистрация</w:t>
            </w:r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A0003C" w:rsidRPr="007B4382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A0003C" w:rsidRPr="007B4382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</w:p>
          <w:p w:rsidR="007F6613" w:rsidRPr="001378B9" w:rsidRDefault="007F6613" w:rsidP="00383A82">
            <w:pPr>
              <w:rPr>
                <w:rFonts w:ascii="Times New Roman" w:hAnsi="Times New Roman"/>
                <w:b/>
                <w:lang w:val="bg-BG"/>
              </w:rPr>
            </w:pPr>
          </w:p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Полетата не се попълват от застрахователя при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7C21AA" w:rsidRPr="007B4382">
              <w:rPr>
                <w:rFonts w:ascii="Times New Roman" w:hAnsi="Times New Roman"/>
                <w:lang w:val="bg-BG"/>
              </w:rPr>
              <w:t>МПС</w:t>
            </w:r>
            <w:r w:rsidRPr="007B4382">
              <w:rPr>
                <w:rFonts w:ascii="Times New Roman" w:hAnsi="Times New Roman"/>
                <w:lang w:val="bg-BG"/>
              </w:rPr>
              <w:t xml:space="preserve"> регистрирани</w:t>
            </w:r>
            <w:r w:rsidR="007C21AA" w:rsidRPr="007B4382">
              <w:rPr>
                <w:rFonts w:ascii="Times New Roman" w:hAnsi="Times New Roman"/>
                <w:lang w:val="bg-BG"/>
              </w:rPr>
              <w:t xml:space="preserve"> по </w:t>
            </w:r>
            <w:proofErr w:type="spellStart"/>
            <w:r w:rsidR="007C21AA" w:rsidRPr="007B4382">
              <w:rPr>
                <w:rFonts w:ascii="Times New Roman" w:hAnsi="Times New Roman"/>
                <w:lang w:val="bg-BG"/>
              </w:rPr>
              <w:t>ЗДвП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, като се използват данните, предоставени от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МВР. </w:t>
            </w:r>
            <w:proofErr w:type="gramEnd"/>
          </w:p>
          <w:p w:rsidR="007F6613" w:rsidRPr="001378B9" w:rsidRDefault="007F6613" w:rsidP="00383A82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53" w:rsidRDefault="00FA4E5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52.</w:t>
            </w:r>
          </w:p>
          <w:p w:rsidR="002A34B6" w:rsidRPr="00FA4E53" w:rsidRDefault="002A34B6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Вид гориво, което ползва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="00383A82" w:rsidRPr="001378B9">
              <w:rPr>
                <w:rFonts w:ascii="Times New Roman" w:hAnsi="Times New Roman"/>
                <w:b/>
                <w:lang w:val="bg-BG"/>
              </w:rPr>
              <w:t>при следните условия</w:t>
            </w:r>
            <w:r w:rsidRPr="001378B9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</w:t>
            </w:r>
            <w:r w:rsidRPr="001378B9">
              <w:rPr>
                <w:rFonts w:ascii="Times New Roman" w:hAnsi="Times New Roman"/>
                <w:b/>
                <w:lang w:val="bg-BG"/>
              </w:rPr>
              <w:t>регистрирано</w:t>
            </w:r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6857C3" w:rsidRPr="008D6A50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6857C3" w:rsidRPr="008D6A50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283A6A" w:rsidRPr="001378B9">
              <w:rPr>
                <w:rFonts w:ascii="Times New Roman" w:hAnsi="Times New Roman"/>
                <w:lang w:val="bg-BG"/>
              </w:rPr>
              <w:t xml:space="preserve">МПС </w:t>
            </w:r>
            <w:r w:rsidRPr="001378B9">
              <w:rPr>
                <w:rFonts w:ascii="Times New Roman" w:hAnsi="Times New Roman"/>
                <w:lang w:val="bg-BG"/>
              </w:rPr>
              <w:t xml:space="preserve">не се попълва от застрахователя, като данните се предоставят от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МВР. </w:t>
            </w:r>
            <w:proofErr w:type="gramEnd"/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2. </w:t>
            </w:r>
            <w:r w:rsidR="00EA4FCA" w:rsidRPr="008D6A50">
              <w:rPr>
                <w:rFonts w:ascii="Times New Roman" w:hAnsi="Times New Roman"/>
                <w:lang w:val="bg-BG"/>
              </w:rPr>
              <w:t xml:space="preserve">За МПС, различни от тези по т. 1 (МПС, регистрирано съгласно </w:t>
            </w:r>
            <w:r w:rsidR="00EA4FCA" w:rsidRPr="008D6A50">
              <w:rPr>
                <w:rFonts w:ascii="Times New Roman" w:hAnsi="Times New Roman"/>
                <w:lang w:val="bg-BG"/>
              </w:rPr>
              <w:lastRenderedPageBreak/>
              <w:t>ЗРКЗГТ или МПС, което не е регистрирано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EA4FCA" w:rsidRPr="001378B9">
              <w:rPr>
                <w:rFonts w:ascii="Times New Roman" w:hAnsi="Times New Roman"/>
                <w:sz w:val="24"/>
                <w:lang w:val="bg-BG"/>
              </w:rPr>
              <w:t>от компетент</w:t>
            </w:r>
            <w:r w:rsidR="00EA4FCA">
              <w:rPr>
                <w:rFonts w:ascii="Times New Roman" w:hAnsi="Times New Roman"/>
                <w:sz w:val="24"/>
                <w:lang w:val="bg-BG"/>
              </w:rPr>
              <w:t>ен</w:t>
            </w:r>
            <w:r w:rsidR="00EA4FCA" w:rsidRPr="001378B9">
              <w:rPr>
                <w:rFonts w:ascii="Times New Roman" w:hAnsi="Times New Roman"/>
                <w:sz w:val="24"/>
                <w:lang w:val="bg-BG"/>
              </w:rPr>
              <w:t xml:space="preserve"> орган в Република България</w:t>
            </w:r>
            <w:r w:rsidR="00EA4FCA">
              <w:rPr>
                <w:rFonts w:ascii="Times New Roman" w:hAnsi="Times New Roman"/>
                <w:sz w:val="24"/>
                <w:lang w:val="bg-BG"/>
              </w:rPr>
              <w:t xml:space="preserve">) </w:t>
            </w:r>
            <w:r w:rsidR="00750B66" w:rsidRPr="008D6A50">
              <w:rPr>
                <w:rFonts w:ascii="Times New Roman" w:hAnsi="Times New Roman"/>
                <w:lang w:val="bg-BG"/>
              </w:rPr>
              <w:t>в това число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750B66" w:rsidRPr="008D6A50">
              <w:rPr>
                <w:rFonts w:ascii="Times New Roman" w:hAnsi="Times New Roman"/>
                <w:lang w:val="bg-BG"/>
              </w:rPr>
              <w:t>при сключване на Гранична застраховка „Гражданска отговорност” на автомобилистите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 xml:space="preserve">полето </w:t>
            </w:r>
            <w:r w:rsidR="00383A82" w:rsidRPr="001378B9">
              <w:rPr>
                <w:rFonts w:ascii="Times New Roman" w:hAnsi="Times New Roman"/>
                <w:lang w:val="bg-BG"/>
              </w:rPr>
              <w:t xml:space="preserve">не е задължително. При попълване по преценка на застрахователя </w:t>
            </w:r>
            <w:r w:rsidRPr="001378B9">
              <w:rPr>
                <w:rFonts w:ascii="Times New Roman" w:hAnsi="Times New Roman"/>
                <w:lang w:val="bg-BG"/>
              </w:rPr>
              <w:t xml:space="preserve">се попълва по номенклатура </w:t>
            </w:r>
            <w:r w:rsidR="00383A82" w:rsidRPr="001378B9">
              <w:rPr>
                <w:rFonts w:ascii="Times New Roman" w:hAnsi="Times New Roman"/>
                <w:lang w:val="bg-BG"/>
              </w:rPr>
              <w:t>з</w:t>
            </w:r>
            <w:r w:rsidRPr="001378B9">
              <w:rPr>
                <w:rFonts w:ascii="Times New Roman" w:hAnsi="Times New Roman"/>
                <w:lang w:val="bg-BG"/>
              </w:rPr>
              <w:t xml:space="preserve">а вида на гориво. 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911D3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Изключение: Полето не се попълва, ако </w:t>
            </w:r>
            <w:r w:rsidRPr="001378B9">
              <w:rPr>
                <w:rFonts w:ascii="Times New Roman" w:hAnsi="Times New Roman"/>
                <w:lang w:val="bg-BG"/>
              </w:rPr>
              <w:t xml:space="preserve">се издава полица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Pr="001378B9">
              <w:rPr>
                <w:rFonts w:ascii="Times New Roman" w:hAnsi="Times New Roman"/>
                <w:lang w:val="bg-BG"/>
              </w:rPr>
              <w:t>времена табела  по чл.30 от Наредба _</w:t>
            </w:r>
            <w:r w:rsidRPr="001378B9">
              <w:rPr>
                <w:rFonts w:ascii="Times New Roman" w:hAnsi="Times New Roman"/>
              </w:rPr>
              <w:t>I</w:t>
            </w:r>
            <w:r w:rsidRPr="001378B9">
              <w:rPr>
                <w:rFonts w:ascii="Times New Roman" w:hAnsi="Times New Roman"/>
                <w:lang w:val="bg-BG"/>
              </w:rPr>
              <w:t>-45.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E53" w:rsidRDefault="00FA4E5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53.</w:t>
            </w:r>
          </w:p>
          <w:p w:rsidR="002A34B6" w:rsidRPr="000277E9" w:rsidRDefault="002A34B6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Основен цвят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4B6" w:rsidRPr="001378B9" w:rsidRDefault="00283A6A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 (по номенклатура)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="00383A82" w:rsidRPr="001378B9">
              <w:rPr>
                <w:rFonts w:ascii="Times New Roman" w:hAnsi="Times New Roman"/>
                <w:b/>
                <w:lang w:val="bg-BG"/>
              </w:rPr>
              <w:t>при следните условия</w:t>
            </w:r>
            <w:r w:rsidRPr="001378B9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2A34B6" w:rsidRPr="00A76E5C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регистрирано </w:t>
            </w:r>
            <w:r w:rsidR="000052DD" w:rsidRPr="00A76E5C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0052DD" w:rsidRPr="00A76E5C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0052DD" w:rsidRPr="00A76E5C">
              <w:rPr>
                <w:rFonts w:ascii="Times New Roman" w:hAnsi="Times New Roman"/>
                <w:b/>
                <w:lang w:val="bg-BG"/>
              </w:rPr>
              <w:t xml:space="preserve">  </w:t>
            </w:r>
            <w:r w:rsidR="00283A6A" w:rsidRPr="00A76E5C">
              <w:rPr>
                <w:rFonts w:ascii="Times New Roman" w:hAnsi="Times New Roman"/>
                <w:lang w:val="bg-BG"/>
              </w:rPr>
              <w:t xml:space="preserve">МПС </w:t>
            </w:r>
            <w:r w:rsidRPr="00A76E5C">
              <w:rPr>
                <w:rFonts w:ascii="Times New Roman" w:hAnsi="Times New Roman"/>
                <w:lang w:val="bg-BG"/>
              </w:rPr>
              <w:t xml:space="preserve">не се попълва от застрахователя, като данните се предоставят от МВР. </w:t>
            </w:r>
          </w:p>
          <w:p w:rsidR="000052DD" w:rsidRPr="00A76E5C" w:rsidRDefault="000052DD" w:rsidP="0006129F">
            <w:pPr>
              <w:rPr>
                <w:rFonts w:ascii="Times New Roman" w:hAnsi="Times New Roman"/>
                <w:lang w:val="bg-BG"/>
              </w:rPr>
            </w:pPr>
            <w:r w:rsidRPr="00A76E5C">
              <w:rPr>
                <w:rFonts w:ascii="Times New Roman" w:hAnsi="Times New Roman"/>
                <w:lang w:val="bg-BG"/>
              </w:rPr>
              <w:t xml:space="preserve">2. За МПС, регистрирано по ЗРКЗГТ, полето се попълва от застрахователя съгласно СР. 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A76E5C">
              <w:rPr>
                <w:rFonts w:ascii="Times New Roman" w:hAnsi="Times New Roman"/>
                <w:lang w:val="bg-BG"/>
              </w:rPr>
              <w:t>2. За</w:t>
            </w:r>
            <w:r w:rsidR="000052DD" w:rsidRPr="00A76E5C">
              <w:rPr>
                <w:rFonts w:ascii="Times New Roman" w:hAnsi="Times New Roman"/>
                <w:lang w:val="bg-BG"/>
              </w:rPr>
              <w:t xml:space="preserve"> МПС различно от т. 1 и 2</w:t>
            </w:r>
            <w:r w:rsidR="00750B66" w:rsidRPr="00A76E5C">
              <w:rPr>
                <w:rFonts w:ascii="Times New Roman" w:hAnsi="Times New Roman"/>
                <w:lang w:val="bg-BG"/>
              </w:rPr>
              <w:t>в това число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750B66" w:rsidRPr="00A76E5C">
              <w:rPr>
                <w:rFonts w:ascii="Times New Roman" w:hAnsi="Times New Roman"/>
                <w:lang w:val="bg-BG"/>
              </w:rPr>
              <w:t>при сключване на Гранична застраховка „Гражданска отговорност” на автомобилистите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>полето се попълва от застрахователя по номенклатура на цвят на МПС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Изключение: Полето не се попълва, ако </w:t>
            </w:r>
            <w:r w:rsidRPr="001378B9">
              <w:rPr>
                <w:rFonts w:ascii="Times New Roman" w:hAnsi="Times New Roman"/>
                <w:lang w:val="bg-BG"/>
              </w:rPr>
              <w:t xml:space="preserve">се издава полица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Pr="001378B9">
              <w:rPr>
                <w:rFonts w:ascii="Times New Roman" w:hAnsi="Times New Roman"/>
                <w:lang w:val="bg-BG"/>
              </w:rPr>
              <w:t>времена табела  по чл.30 от Наредба-45.</w:t>
            </w: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54.</w:t>
            </w:r>
          </w:p>
          <w:p w:rsidR="002A34B6" w:rsidRPr="000277E9" w:rsidRDefault="002A34B6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Брой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места </w:t>
            </w:r>
            <w:proofErr w:type="gram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="00383A82" w:rsidRPr="001378B9">
              <w:rPr>
                <w:rFonts w:ascii="Times New Roman" w:hAnsi="Times New Roman"/>
                <w:b/>
                <w:lang w:val="bg-BG"/>
              </w:rPr>
              <w:t>както следва</w:t>
            </w:r>
            <w:r w:rsidRPr="001378B9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463AD0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регистрирано </w:t>
            </w:r>
            <w:r w:rsidR="00C44305" w:rsidRPr="00463AD0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C44305" w:rsidRPr="00463AD0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C44305" w:rsidRPr="00463AD0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D77A80" w:rsidRPr="00463AD0">
              <w:rPr>
                <w:rFonts w:ascii="Times New Roman" w:hAnsi="Times New Roman"/>
                <w:lang w:val="bg-BG"/>
              </w:rPr>
              <w:t xml:space="preserve">МПС </w:t>
            </w:r>
            <w:r w:rsidRPr="00463AD0">
              <w:rPr>
                <w:rFonts w:ascii="Times New Roman" w:hAnsi="Times New Roman"/>
                <w:lang w:val="bg-BG"/>
              </w:rPr>
              <w:t xml:space="preserve">не се попълва от застрахователя, като данните се предоставят от МВР. </w:t>
            </w:r>
          </w:p>
          <w:p w:rsidR="0095658D" w:rsidRPr="00463AD0" w:rsidRDefault="0095658D" w:rsidP="0095658D">
            <w:pPr>
              <w:rPr>
                <w:rFonts w:ascii="Times New Roman" w:hAnsi="Times New Roman"/>
                <w:lang w:val="bg-BG"/>
              </w:rPr>
            </w:pPr>
          </w:p>
          <w:p w:rsidR="0095658D" w:rsidRPr="00463AD0" w:rsidRDefault="0095658D" w:rsidP="0095658D">
            <w:pPr>
              <w:rPr>
                <w:rFonts w:ascii="Times New Roman" w:hAnsi="Times New Roman"/>
                <w:lang w:val="bg-BG"/>
              </w:rPr>
            </w:pPr>
            <w:r w:rsidRPr="00463AD0">
              <w:rPr>
                <w:rFonts w:ascii="Times New Roman" w:hAnsi="Times New Roman"/>
                <w:lang w:val="bg-BG"/>
              </w:rPr>
              <w:t xml:space="preserve">2. За МПС, регистрирано по ЗРКЗГТ, полето не се попълва. </w:t>
            </w:r>
          </w:p>
          <w:p w:rsidR="00655190" w:rsidRPr="00463AD0" w:rsidRDefault="00655190" w:rsidP="0095658D">
            <w:pPr>
              <w:rPr>
                <w:rFonts w:ascii="Times New Roman" w:hAnsi="Times New Roman"/>
                <w:lang w:val="bg-BG"/>
              </w:rPr>
            </w:pPr>
          </w:p>
          <w:p w:rsidR="00655190" w:rsidRPr="00463AD0" w:rsidRDefault="00655190" w:rsidP="0095658D">
            <w:pPr>
              <w:rPr>
                <w:rFonts w:ascii="Times New Roman" w:hAnsi="Times New Roman"/>
                <w:lang w:val="bg-BG"/>
              </w:rPr>
            </w:pPr>
            <w:r w:rsidRPr="00463AD0">
              <w:rPr>
                <w:rFonts w:ascii="Times New Roman" w:hAnsi="Times New Roman"/>
                <w:lang w:val="bg-BG"/>
              </w:rPr>
              <w:t>3. Полето се попълва задължително от застрахователя за:</w:t>
            </w:r>
          </w:p>
          <w:p w:rsidR="00655190" w:rsidRPr="00463AD0" w:rsidRDefault="00672692" w:rsidP="0095658D">
            <w:pPr>
              <w:rPr>
                <w:rFonts w:ascii="Times New Roman" w:hAnsi="Times New Roman"/>
                <w:lang w:val="bg-BG"/>
              </w:rPr>
            </w:pPr>
            <w:r w:rsidRPr="00463AD0">
              <w:rPr>
                <w:rFonts w:ascii="Times New Roman" w:hAnsi="Times New Roman"/>
                <w:lang w:val="bg-BG"/>
              </w:rPr>
              <w:t xml:space="preserve">- </w:t>
            </w:r>
            <w:r w:rsidR="00655190" w:rsidRPr="00463AD0">
              <w:rPr>
                <w:rFonts w:ascii="Times New Roman" w:hAnsi="Times New Roman"/>
                <w:lang w:val="bg-BG"/>
              </w:rPr>
              <w:t>Трамвай;</w:t>
            </w:r>
          </w:p>
          <w:p w:rsidR="00655190" w:rsidRPr="00463AD0" w:rsidRDefault="00672692" w:rsidP="0095658D">
            <w:pPr>
              <w:rPr>
                <w:rFonts w:ascii="Times New Roman" w:hAnsi="Times New Roman"/>
                <w:lang w:val="bg-BG"/>
              </w:rPr>
            </w:pPr>
            <w:r w:rsidRPr="00463AD0">
              <w:rPr>
                <w:rFonts w:ascii="Times New Roman" w:hAnsi="Times New Roman"/>
                <w:lang w:val="bg-BG"/>
              </w:rPr>
              <w:t xml:space="preserve">- </w:t>
            </w:r>
            <w:r w:rsidR="00655190" w:rsidRPr="00463AD0">
              <w:rPr>
                <w:rFonts w:ascii="Times New Roman" w:hAnsi="Times New Roman"/>
                <w:lang w:val="bg-BG"/>
              </w:rPr>
              <w:t>Тролейбус;</w:t>
            </w:r>
          </w:p>
          <w:p w:rsidR="00655190" w:rsidRPr="00463AD0" w:rsidRDefault="00672692" w:rsidP="0095658D">
            <w:pPr>
              <w:rPr>
                <w:rFonts w:ascii="Times New Roman" w:hAnsi="Times New Roman"/>
                <w:lang w:val="bg-BG"/>
              </w:rPr>
            </w:pPr>
            <w:r w:rsidRPr="00463AD0">
              <w:rPr>
                <w:rFonts w:ascii="Times New Roman" w:hAnsi="Times New Roman"/>
                <w:lang w:val="bg-BG"/>
              </w:rPr>
              <w:t xml:space="preserve">- </w:t>
            </w:r>
            <w:r w:rsidR="00655190" w:rsidRPr="00463AD0">
              <w:rPr>
                <w:rFonts w:ascii="Times New Roman" w:hAnsi="Times New Roman"/>
                <w:lang w:val="bg-BG"/>
              </w:rPr>
              <w:t>Автобус</w:t>
            </w:r>
            <w:r w:rsidR="00A95C26" w:rsidRPr="00463AD0">
              <w:rPr>
                <w:rFonts w:ascii="Times New Roman" w:hAnsi="Times New Roman"/>
                <w:lang w:val="bg-BG"/>
              </w:rPr>
              <w:t xml:space="preserve"> или лек автомобил</w:t>
            </w:r>
            <w:r w:rsidR="00655190" w:rsidRPr="00463AD0">
              <w:rPr>
                <w:rFonts w:ascii="Times New Roman" w:hAnsi="Times New Roman"/>
                <w:lang w:val="bg-BG"/>
              </w:rPr>
              <w:t xml:space="preserve">, който не регистриран по </w:t>
            </w:r>
            <w:proofErr w:type="spellStart"/>
            <w:r w:rsidR="00655190" w:rsidRPr="00463AD0">
              <w:rPr>
                <w:rFonts w:ascii="Times New Roman" w:hAnsi="Times New Roman"/>
                <w:lang w:val="bg-BG"/>
              </w:rPr>
              <w:t>ЗДвП</w:t>
            </w:r>
            <w:proofErr w:type="spellEnd"/>
            <w:r w:rsidR="00655190" w:rsidRPr="00463AD0">
              <w:rPr>
                <w:rFonts w:ascii="Times New Roman" w:hAnsi="Times New Roman"/>
                <w:lang w:val="bg-BG"/>
              </w:rPr>
              <w:t xml:space="preserve">, когато заедно със застраховка „ГО” на автомобилистите се сключва и задължителна застраховка „Злополука” на пътниците в </w:t>
            </w:r>
            <w:r w:rsidR="00A95C26" w:rsidRPr="00463AD0">
              <w:rPr>
                <w:rFonts w:ascii="Times New Roman" w:hAnsi="Times New Roman"/>
                <w:lang w:val="bg-BG"/>
              </w:rPr>
              <w:t>средствата за обществен превоз.</w:t>
            </w:r>
          </w:p>
          <w:p w:rsidR="00655190" w:rsidRPr="00463AD0" w:rsidRDefault="00655190" w:rsidP="0095658D">
            <w:pPr>
              <w:rPr>
                <w:rFonts w:ascii="Times New Roman" w:hAnsi="Times New Roman"/>
                <w:lang w:val="bg-BG"/>
              </w:rPr>
            </w:pPr>
          </w:p>
          <w:p w:rsidR="00672692" w:rsidRPr="00463AD0" w:rsidRDefault="00672692" w:rsidP="0095658D">
            <w:pPr>
              <w:rPr>
                <w:rFonts w:ascii="Times New Roman" w:hAnsi="Times New Roman"/>
                <w:lang w:val="bg-BG"/>
              </w:rPr>
            </w:pPr>
            <w:r w:rsidRPr="00463AD0">
              <w:rPr>
                <w:rFonts w:ascii="Times New Roman" w:hAnsi="Times New Roman"/>
                <w:lang w:val="bg-BG"/>
              </w:rPr>
              <w:t>4. Извън случаите по т. 1-3 в това число при сключване на Гранична застраховка „Гражданска отговорност” на автомобилистите полето се попълва по преценка на застрахователя.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lastRenderedPageBreak/>
              <w:t xml:space="preserve">Изключение: Полето не се попълва, ако </w:t>
            </w:r>
            <w:r w:rsidRPr="001378B9">
              <w:rPr>
                <w:rFonts w:ascii="Times New Roman" w:hAnsi="Times New Roman"/>
                <w:lang w:val="bg-BG"/>
              </w:rPr>
              <w:t xml:space="preserve">се издава полица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Pr="001378B9">
              <w:rPr>
                <w:rFonts w:ascii="Times New Roman" w:hAnsi="Times New Roman"/>
                <w:lang w:val="bg-BG"/>
              </w:rPr>
              <w:t>времена табела  по чл.30 от Наредба-45</w:t>
            </w: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55.</w:t>
            </w:r>
          </w:p>
          <w:p w:rsidR="002A34B6" w:rsidRPr="000277E9" w:rsidRDefault="002A34B6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D77A80" w:rsidP="00D77A8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Технически допустима максимална м</w:t>
            </w:r>
            <w:r w:rsidR="002A34B6" w:rsidRPr="001378B9">
              <w:rPr>
                <w:rFonts w:ascii="Times New Roman" w:hAnsi="Times New Roman"/>
                <w:lang w:val="bg-BG"/>
              </w:rPr>
              <w:t>аса</w:t>
            </w:r>
            <w:r w:rsidRPr="001378B9">
              <w:rPr>
                <w:rFonts w:ascii="Times New Roman" w:hAnsi="Times New Roman"/>
                <w:lang w:val="bg-BG"/>
              </w:rPr>
              <w:t xml:space="preserve"> (позиция </w:t>
            </w:r>
            <w:r w:rsidRPr="001378B9">
              <w:rPr>
                <w:rFonts w:ascii="Times New Roman" w:hAnsi="Times New Roman"/>
              </w:rPr>
              <w:t>F</w:t>
            </w:r>
            <w:r w:rsidRPr="001378B9">
              <w:rPr>
                <w:rFonts w:ascii="Times New Roman" w:hAnsi="Times New Roman"/>
                <w:lang w:val="bg-BG"/>
              </w:rPr>
              <w:t>1 от СРМПС)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Полето се попълва </w:t>
            </w:r>
            <w:r w:rsidR="00383A82" w:rsidRPr="001378B9">
              <w:rPr>
                <w:rFonts w:ascii="Times New Roman" w:hAnsi="Times New Roman"/>
                <w:lang w:val="bg-BG"/>
              </w:rPr>
              <w:t>при следните условия</w:t>
            </w:r>
            <w:r w:rsidRPr="001378B9">
              <w:rPr>
                <w:rFonts w:ascii="Times New Roman" w:hAnsi="Times New Roman"/>
                <w:lang w:val="bg-BG"/>
              </w:rPr>
              <w:t>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383A82" w:rsidRPr="001378B9" w:rsidRDefault="002A34B6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</w:t>
            </w:r>
            <w:r w:rsidR="00383A82" w:rsidRPr="001378B9">
              <w:rPr>
                <w:rFonts w:ascii="Times New Roman" w:hAnsi="Times New Roman"/>
                <w:lang w:val="bg-BG"/>
              </w:rPr>
              <w:t xml:space="preserve">За </w:t>
            </w:r>
            <w:r w:rsidR="00383A82" w:rsidRPr="001378B9">
              <w:rPr>
                <w:rFonts w:ascii="Times New Roman" w:hAnsi="Times New Roman"/>
                <w:b/>
                <w:lang w:val="bg-BG"/>
              </w:rPr>
              <w:t>регистрирано</w:t>
            </w:r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1C7AB0" w:rsidRPr="00286A3A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1C7AB0" w:rsidRPr="00286A3A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383A82" w:rsidRPr="001378B9">
              <w:rPr>
                <w:rFonts w:ascii="Times New Roman" w:hAnsi="Times New Roman"/>
                <w:lang w:val="bg-BG"/>
              </w:rPr>
              <w:t xml:space="preserve">МПС не се попълва от застрахователя, като данните се предоставят от </w:t>
            </w:r>
            <w:proofErr w:type="gramStart"/>
            <w:r w:rsidR="00383A82" w:rsidRPr="001378B9">
              <w:rPr>
                <w:rFonts w:ascii="Times New Roman" w:hAnsi="Times New Roman"/>
                <w:lang w:val="bg-BG"/>
              </w:rPr>
              <w:t xml:space="preserve">МВР. </w:t>
            </w:r>
            <w:proofErr w:type="gramEnd"/>
          </w:p>
          <w:p w:rsidR="001C7AB0" w:rsidRPr="00286A3A" w:rsidRDefault="001C7AB0" w:rsidP="0006129F">
            <w:pPr>
              <w:rPr>
                <w:rFonts w:ascii="Times New Roman" w:hAnsi="Times New Roman"/>
                <w:lang w:val="bg-BG"/>
              </w:rPr>
            </w:pPr>
            <w:r w:rsidRPr="00286A3A">
              <w:rPr>
                <w:rFonts w:ascii="Times New Roman" w:hAnsi="Times New Roman"/>
                <w:lang w:val="bg-BG"/>
              </w:rPr>
              <w:t>2. За МПС, регистрирано по ЗРКЗГТ, полето се попълва задължително от застрахователя</w:t>
            </w:r>
            <w:r w:rsidR="009D502C" w:rsidRPr="00286A3A">
              <w:rPr>
                <w:rFonts w:ascii="Times New Roman" w:hAnsi="Times New Roman"/>
                <w:lang w:val="bg-BG"/>
              </w:rPr>
              <w:t xml:space="preserve"> съгласно позиция Б.9 </w:t>
            </w:r>
            <w:r w:rsidR="00F14179" w:rsidRPr="00286A3A">
              <w:rPr>
                <w:rFonts w:ascii="Times New Roman" w:hAnsi="Times New Roman"/>
                <w:lang w:val="bg-BG"/>
              </w:rPr>
              <w:t xml:space="preserve">(Максимална маса) </w:t>
            </w:r>
            <w:r w:rsidR="009D502C" w:rsidRPr="00286A3A">
              <w:rPr>
                <w:rFonts w:ascii="Times New Roman" w:hAnsi="Times New Roman"/>
                <w:lang w:val="bg-BG"/>
              </w:rPr>
              <w:t>от СР.</w:t>
            </w:r>
          </w:p>
          <w:p w:rsidR="002A34B6" w:rsidRPr="001378B9" w:rsidRDefault="00F22FE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</w:t>
            </w:r>
            <w:r w:rsidR="002A34B6" w:rsidRPr="001378B9">
              <w:rPr>
                <w:rFonts w:ascii="Times New Roman" w:hAnsi="Times New Roman"/>
                <w:lang w:val="bg-BG"/>
              </w:rPr>
              <w:t>. За</w:t>
            </w:r>
            <w:r w:rsidR="00CB6DFD">
              <w:rPr>
                <w:rFonts w:ascii="Times New Roman" w:hAnsi="Times New Roman"/>
                <w:lang w:val="bg-BG"/>
              </w:rPr>
              <w:t xml:space="preserve"> МПС, </w:t>
            </w:r>
            <w:r w:rsidR="00CB6DFD" w:rsidRPr="00286A3A">
              <w:rPr>
                <w:rFonts w:ascii="Times New Roman" w:hAnsi="Times New Roman"/>
                <w:lang w:val="bg-BG"/>
              </w:rPr>
              <w:t>различно от т. 1 и 2</w:t>
            </w:r>
            <w:r w:rsidR="001B5127">
              <w:rPr>
                <w:rFonts w:ascii="Times New Roman" w:hAnsi="Times New Roman"/>
                <w:lang w:val="bg-BG"/>
              </w:rPr>
              <w:t xml:space="preserve"> </w:t>
            </w:r>
            <w:r w:rsidR="004E5EE0" w:rsidRPr="00286A3A">
              <w:rPr>
                <w:rFonts w:ascii="Times New Roman" w:hAnsi="Times New Roman"/>
                <w:lang w:val="bg-BG"/>
              </w:rPr>
              <w:t>в това число при сключване на Гранична застраховка „Гражданска отговорност” на автомобилистите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2A34B6" w:rsidRPr="001378B9">
              <w:rPr>
                <w:rFonts w:ascii="Times New Roman" w:hAnsi="Times New Roman"/>
                <w:lang w:val="bg-BG"/>
              </w:rPr>
              <w:t xml:space="preserve">полето </w:t>
            </w:r>
            <w:r w:rsidR="00383A82" w:rsidRPr="001378B9">
              <w:rPr>
                <w:rFonts w:ascii="Times New Roman" w:hAnsi="Times New Roman"/>
                <w:lang w:val="bg-BG"/>
              </w:rPr>
              <w:t xml:space="preserve">не </w:t>
            </w:r>
            <w:r w:rsidR="002A34B6" w:rsidRPr="001378B9">
              <w:rPr>
                <w:rFonts w:ascii="Times New Roman" w:hAnsi="Times New Roman"/>
                <w:lang w:val="bg-BG"/>
              </w:rPr>
              <w:t>се попълва от застрахователя</w:t>
            </w:r>
            <w:r w:rsidR="00F14179">
              <w:rPr>
                <w:rFonts w:ascii="Times New Roman" w:hAnsi="Times New Roman"/>
                <w:lang w:val="bg-BG"/>
              </w:rPr>
              <w:t>.</w:t>
            </w:r>
          </w:p>
          <w:p w:rsidR="00D77A80" w:rsidRPr="001378B9" w:rsidRDefault="00D77A80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B911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Изключение: Полето не се попълва, ако </w:t>
            </w:r>
            <w:r w:rsidRPr="001378B9">
              <w:rPr>
                <w:rFonts w:ascii="Times New Roman" w:hAnsi="Times New Roman"/>
                <w:lang w:val="bg-BG"/>
              </w:rPr>
              <w:t xml:space="preserve">се издава полица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Pr="001378B9">
              <w:rPr>
                <w:rFonts w:ascii="Times New Roman" w:hAnsi="Times New Roman"/>
                <w:lang w:val="bg-BG"/>
              </w:rPr>
              <w:t>времена табела  по чл.30 от Наредба-45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D77A80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56.</w:t>
            </w:r>
          </w:p>
          <w:p w:rsidR="00D77A80" w:rsidRPr="000277E9" w:rsidRDefault="00D77A80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A80" w:rsidRPr="001378B9" w:rsidRDefault="00D77A80" w:rsidP="00D77A8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Допустима максимална маса на състав от превозни средства (позиция </w:t>
            </w:r>
            <w:r w:rsidRPr="001378B9">
              <w:rPr>
                <w:rFonts w:ascii="Times New Roman" w:hAnsi="Times New Roman"/>
              </w:rPr>
              <w:t>F</w:t>
            </w:r>
            <w:r w:rsidRPr="001378B9">
              <w:rPr>
                <w:rFonts w:ascii="Times New Roman" w:hAnsi="Times New Roman"/>
                <w:lang w:val="bg-BG"/>
              </w:rPr>
              <w:t>3 от СРМПС)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A80" w:rsidRPr="001378B9" w:rsidRDefault="00383A8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3A82" w:rsidRPr="001378B9" w:rsidRDefault="00383A82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при следните условия:</w:t>
            </w:r>
          </w:p>
          <w:p w:rsidR="00383A82" w:rsidRPr="001378B9" w:rsidRDefault="00383A82" w:rsidP="00383A82">
            <w:pPr>
              <w:rPr>
                <w:rFonts w:ascii="Times New Roman" w:hAnsi="Times New Roman"/>
                <w:lang w:val="bg-BG"/>
              </w:rPr>
            </w:pPr>
          </w:p>
          <w:p w:rsidR="00F14179" w:rsidRPr="001378B9" w:rsidRDefault="00F14179" w:rsidP="00F14179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</w:t>
            </w:r>
            <w:r w:rsidRPr="001378B9">
              <w:rPr>
                <w:rFonts w:ascii="Times New Roman" w:hAnsi="Times New Roman"/>
                <w:b/>
                <w:lang w:val="bg-BG"/>
              </w:rPr>
              <w:t>регистрирано</w:t>
            </w:r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286A3A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Pr="00286A3A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 xml:space="preserve">МПС не се попълва от застрахователя, като данните се предоставят от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МВР. </w:t>
            </w:r>
            <w:proofErr w:type="gramEnd"/>
          </w:p>
          <w:p w:rsidR="00F14179" w:rsidRPr="00286A3A" w:rsidRDefault="00F14179" w:rsidP="00F14179">
            <w:pPr>
              <w:rPr>
                <w:rFonts w:ascii="Times New Roman" w:hAnsi="Times New Roman"/>
                <w:lang w:val="bg-BG"/>
              </w:rPr>
            </w:pPr>
            <w:r w:rsidRPr="00286A3A">
              <w:rPr>
                <w:rFonts w:ascii="Times New Roman" w:hAnsi="Times New Roman"/>
                <w:lang w:val="bg-BG"/>
              </w:rPr>
              <w:t>2. За МПС, регистрирано по ЗРКЗГТ, полето се попълва задължително от застрахователя съгласно позиция Б.12 (Максимална маса на ремаркето/</w:t>
            </w:r>
            <w:proofErr w:type="spellStart"/>
            <w:r w:rsidRPr="00286A3A">
              <w:rPr>
                <w:rFonts w:ascii="Times New Roman" w:hAnsi="Times New Roman"/>
                <w:lang w:val="bg-BG"/>
              </w:rPr>
              <w:t>прикачното</w:t>
            </w:r>
            <w:proofErr w:type="spellEnd"/>
            <w:r w:rsidRPr="00286A3A">
              <w:rPr>
                <w:rFonts w:ascii="Times New Roman" w:hAnsi="Times New Roman"/>
                <w:lang w:val="bg-BG"/>
              </w:rPr>
              <w:t xml:space="preserve"> сменяемо оборудване за</w:t>
            </w:r>
          </w:p>
          <w:p w:rsidR="00F14179" w:rsidRDefault="00F14179" w:rsidP="00F14179">
            <w:pPr>
              <w:rPr>
                <w:rFonts w:ascii="Times New Roman" w:hAnsi="Times New Roman"/>
                <w:lang w:val="bg-BG"/>
              </w:rPr>
            </w:pPr>
            <w:r w:rsidRPr="00286A3A">
              <w:rPr>
                <w:rFonts w:ascii="Times New Roman" w:hAnsi="Times New Roman"/>
                <w:lang w:val="bg-BG"/>
              </w:rPr>
              <w:t xml:space="preserve"> теглене, което може да бъде теглено) от СР.</w:t>
            </w:r>
          </w:p>
          <w:p w:rsidR="00383A82" w:rsidRPr="001378B9" w:rsidRDefault="00F14179" w:rsidP="00F14179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</w:t>
            </w:r>
            <w:r w:rsidRPr="001378B9">
              <w:rPr>
                <w:rFonts w:ascii="Times New Roman" w:hAnsi="Times New Roman"/>
                <w:lang w:val="bg-BG"/>
              </w:rPr>
              <w:t>. За</w:t>
            </w:r>
            <w:r>
              <w:rPr>
                <w:rFonts w:ascii="Times New Roman" w:hAnsi="Times New Roman"/>
                <w:lang w:val="bg-BG"/>
              </w:rPr>
              <w:t xml:space="preserve"> МПС, </w:t>
            </w:r>
            <w:r w:rsidRPr="00286A3A">
              <w:rPr>
                <w:rFonts w:ascii="Times New Roman" w:hAnsi="Times New Roman"/>
                <w:lang w:val="bg-BG"/>
              </w:rPr>
              <w:t>различно от т. 1 и 2 в това число при сключване на Гранична застраховка „Гражданска отговорност” на автомобилистите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 xml:space="preserve">полето не се попълва от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>застрахователя</w:t>
            </w:r>
            <w:r>
              <w:rPr>
                <w:rFonts w:ascii="Times New Roman" w:hAnsi="Times New Roman"/>
                <w:lang w:val="bg-BG"/>
              </w:rPr>
              <w:t xml:space="preserve">. </w:t>
            </w:r>
            <w:proofErr w:type="gramEnd"/>
          </w:p>
          <w:p w:rsidR="00383A82" w:rsidRPr="001378B9" w:rsidRDefault="00383A82" w:rsidP="00383A82">
            <w:pPr>
              <w:rPr>
                <w:rFonts w:ascii="Times New Roman" w:hAnsi="Times New Roman"/>
                <w:lang w:val="bg-BG"/>
              </w:rPr>
            </w:pPr>
          </w:p>
          <w:p w:rsidR="00383A82" w:rsidRPr="001378B9" w:rsidRDefault="00383A82" w:rsidP="00383A82">
            <w:pPr>
              <w:rPr>
                <w:rFonts w:ascii="Times New Roman" w:hAnsi="Times New Roman"/>
                <w:b/>
                <w:lang w:val="bg-BG"/>
              </w:rPr>
            </w:pPr>
          </w:p>
          <w:p w:rsidR="00383A82" w:rsidRPr="001378B9" w:rsidRDefault="00383A82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Изключение: Полето не се попълва, ако </w:t>
            </w:r>
            <w:r w:rsidRPr="001378B9">
              <w:rPr>
                <w:rFonts w:ascii="Times New Roman" w:hAnsi="Times New Roman"/>
                <w:lang w:val="bg-BG"/>
              </w:rPr>
              <w:t xml:space="preserve">се издава полица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Pr="001378B9">
              <w:rPr>
                <w:rFonts w:ascii="Times New Roman" w:hAnsi="Times New Roman"/>
                <w:lang w:val="bg-BG"/>
              </w:rPr>
              <w:t>времена табела  по чл.30 от Наредба-45</w:t>
            </w:r>
          </w:p>
          <w:p w:rsidR="00D77A80" w:rsidRPr="001378B9" w:rsidRDefault="00D77A80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D77A80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57.</w:t>
            </w:r>
          </w:p>
          <w:p w:rsidR="00D77A80" w:rsidRPr="000277E9" w:rsidRDefault="00D77A80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A80" w:rsidRPr="001378B9" w:rsidRDefault="00D77A80" w:rsidP="00D77A8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Маса на превозното средство (позиция </w:t>
            </w:r>
            <w:r w:rsidRPr="001378B9">
              <w:rPr>
                <w:rFonts w:ascii="Times New Roman" w:hAnsi="Times New Roman"/>
              </w:rPr>
              <w:t>G</w:t>
            </w:r>
            <w:r w:rsidRPr="001378B9">
              <w:rPr>
                <w:rFonts w:ascii="Times New Roman" w:hAnsi="Times New Roman"/>
                <w:lang w:val="bg-BG"/>
              </w:rPr>
              <w:t xml:space="preserve"> от СРМПС)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A80" w:rsidRPr="001378B9" w:rsidRDefault="00383A8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3A82" w:rsidRPr="001378B9" w:rsidRDefault="00383A82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при следните условия:</w:t>
            </w:r>
          </w:p>
          <w:p w:rsidR="00F22FE8" w:rsidRPr="001378B9" w:rsidRDefault="00F22FE8" w:rsidP="00F22FE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</w:t>
            </w:r>
            <w:r w:rsidRPr="001378B9">
              <w:rPr>
                <w:rFonts w:ascii="Times New Roman" w:hAnsi="Times New Roman"/>
                <w:b/>
                <w:lang w:val="bg-BG"/>
              </w:rPr>
              <w:t>регистрирано</w:t>
            </w:r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286A3A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Pr="00286A3A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 xml:space="preserve">МПС не се попълва от застрахователя, като данните се предоставят от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МВР. </w:t>
            </w:r>
            <w:proofErr w:type="gramEnd"/>
          </w:p>
          <w:p w:rsidR="00F22FE8" w:rsidRPr="001378B9" w:rsidRDefault="001C6C83" w:rsidP="00F22FE8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</w:t>
            </w:r>
            <w:r w:rsidR="00F22FE8" w:rsidRPr="001378B9">
              <w:rPr>
                <w:rFonts w:ascii="Times New Roman" w:hAnsi="Times New Roman"/>
                <w:lang w:val="bg-BG"/>
              </w:rPr>
              <w:t>. За</w:t>
            </w:r>
            <w:r w:rsidR="00F22FE8">
              <w:rPr>
                <w:rFonts w:ascii="Times New Roman" w:hAnsi="Times New Roman"/>
                <w:lang w:val="bg-BG"/>
              </w:rPr>
              <w:t xml:space="preserve"> МПС, </w:t>
            </w:r>
            <w:r w:rsidR="00F22FE8" w:rsidRPr="00286A3A">
              <w:rPr>
                <w:rFonts w:ascii="Times New Roman" w:hAnsi="Times New Roman"/>
                <w:lang w:val="bg-BG"/>
              </w:rPr>
              <w:t>различно от т.</w:t>
            </w:r>
            <w:r w:rsidRPr="00286A3A">
              <w:rPr>
                <w:rFonts w:ascii="Times New Roman" w:hAnsi="Times New Roman"/>
                <w:lang w:val="bg-BG"/>
              </w:rPr>
              <w:t xml:space="preserve">1 </w:t>
            </w:r>
            <w:r w:rsidR="00F22FE8" w:rsidRPr="00286A3A">
              <w:rPr>
                <w:rFonts w:ascii="Times New Roman" w:hAnsi="Times New Roman"/>
                <w:lang w:val="bg-BG"/>
              </w:rPr>
              <w:t xml:space="preserve"> в това число при сключване на Гранична застраховка „Гражданска отговорност” на автомобилистите</w:t>
            </w:r>
            <w:r w:rsidRPr="00286A3A">
              <w:rPr>
                <w:rFonts w:ascii="Times New Roman" w:hAnsi="Times New Roman"/>
                <w:lang w:val="bg-BG"/>
              </w:rPr>
              <w:t xml:space="preserve"> и при сключване на застраховка за МПС, регистрирано по ЗРКЗГТ</w:t>
            </w:r>
            <w:r>
              <w:rPr>
                <w:rFonts w:ascii="Times New Roman" w:hAnsi="Times New Roman"/>
                <w:color w:val="C00000"/>
                <w:lang w:val="bg-BG"/>
              </w:rPr>
              <w:t xml:space="preserve">, </w:t>
            </w:r>
            <w:r w:rsidR="00F22FE8" w:rsidRPr="001378B9">
              <w:rPr>
                <w:rFonts w:ascii="Times New Roman" w:hAnsi="Times New Roman"/>
                <w:lang w:val="bg-BG"/>
              </w:rPr>
              <w:t xml:space="preserve">полето не се попълва от </w:t>
            </w:r>
            <w:r w:rsidR="00F22FE8" w:rsidRPr="001378B9">
              <w:rPr>
                <w:rFonts w:ascii="Times New Roman" w:hAnsi="Times New Roman"/>
                <w:lang w:val="bg-BG"/>
              </w:rPr>
              <w:lastRenderedPageBreak/>
              <w:t xml:space="preserve">застрахователя освен в случаите на застраховане на </w:t>
            </w:r>
            <w:r w:rsidR="00F22FE8" w:rsidRPr="00C046EE">
              <w:rPr>
                <w:rFonts w:ascii="Times New Roman" w:hAnsi="Times New Roman"/>
                <w:lang w:val="bg-BG"/>
              </w:rPr>
              <w:t xml:space="preserve">товарни </w:t>
            </w:r>
            <w:r w:rsidR="00F22FE8" w:rsidRPr="00286A3A">
              <w:rPr>
                <w:rFonts w:ascii="Times New Roman" w:hAnsi="Times New Roman"/>
                <w:lang w:val="bg-BG"/>
              </w:rPr>
              <w:t>автомобили, или други МПС при които масата представлява фактор за определяне на застрахователната премия</w:t>
            </w:r>
            <w:r w:rsidR="00F22FE8" w:rsidRPr="001378B9">
              <w:rPr>
                <w:rFonts w:ascii="Times New Roman" w:hAnsi="Times New Roman"/>
                <w:lang w:val="bg-BG"/>
              </w:rPr>
              <w:t>.</w:t>
            </w:r>
          </w:p>
          <w:p w:rsidR="00383A82" w:rsidRPr="001378B9" w:rsidRDefault="00383A82" w:rsidP="00383A82">
            <w:pPr>
              <w:rPr>
                <w:rFonts w:ascii="Times New Roman" w:hAnsi="Times New Roman"/>
                <w:lang w:val="bg-BG"/>
              </w:rPr>
            </w:pPr>
          </w:p>
          <w:p w:rsidR="00383A82" w:rsidRPr="001378B9" w:rsidRDefault="00383A82" w:rsidP="00383A82">
            <w:pPr>
              <w:rPr>
                <w:rFonts w:ascii="Times New Roman" w:hAnsi="Times New Roman"/>
                <w:b/>
                <w:lang w:val="bg-BG"/>
              </w:rPr>
            </w:pPr>
          </w:p>
          <w:p w:rsidR="00383A82" w:rsidRPr="001378B9" w:rsidRDefault="00383A82" w:rsidP="00383A8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Изключение: Полето не се попълва, ако </w:t>
            </w:r>
            <w:r w:rsidRPr="001378B9">
              <w:rPr>
                <w:rFonts w:ascii="Times New Roman" w:hAnsi="Times New Roman"/>
                <w:lang w:val="bg-BG"/>
              </w:rPr>
              <w:t xml:space="preserve">се издава полица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Pr="001378B9">
              <w:rPr>
                <w:rFonts w:ascii="Times New Roman" w:hAnsi="Times New Roman"/>
                <w:lang w:val="bg-BG"/>
              </w:rPr>
              <w:t>времена табела  по чл.30 от Наредба-45</w:t>
            </w:r>
          </w:p>
          <w:p w:rsidR="00D77A80" w:rsidRPr="001378B9" w:rsidRDefault="00D77A80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2A34B6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4D0CE7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58.</w:t>
            </w:r>
          </w:p>
          <w:p w:rsidR="002A34B6" w:rsidRPr="000277E9" w:rsidRDefault="002A34B6" w:rsidP="004D0CE7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Обем на двигателя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4B6" w:rsidRPr="001378B9" w:rsidRDefault="002A34B6" w:rsidP="00286A3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цифри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Полето се попълва в куб. </w:t>
            </w:r>
            <w:r w:rsidR="00981DBD" w:rsidRPr="001378B9">
              <w:rPr>
                <w:rFonts w:ascii="Times New Roman" w:hAnsi="Times New Roman"/>
                <w:lang w:val="bg-BG"/>
              </w:rPr>
              <w:t>С</w:t>
            </w:r>
            <w:r w:rsidRPr="001378B9">
              <w:rPr>
                <w:rFonts w:ascii="Times New Roman" w:hAnsi="Times New Roman"/>
                <w:lang w:val="bg-BG"/>
              </w:rPr>
              <w:t>м</w:t>
            </w:r>
            <w:r w:rsidR="00981DBD" w:rsidRPr="001378B9">
              <w:rPr>
                <w:rFonts w:ascii="Times New Roman" w:hAnsi="Times New Roman"/>
                <w:lang w:val="bg-BG"/>
              </w:rPr>
              <w:t xml:space="preserve"> при следните условия</w:t>
            </w:r>
            <w:r w:rsidRPr="001378B9">
              <w:rPr>
                <w:rFonts w:ascii="Times New Roman" w:hAnsi="Times New Roman"/>
                <w:lang w:val="bg-BG"/>
              </w:rPr>
              <w:t>: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регистрирано </w:t>
            </w:r>
            <w:r w:rsidR="0094122D" w:rsidRPr="00286A3A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94122D" w:rsidRPr="00286A3A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 xml:space="preserve">МПС не се попълва от застрахователя, като данните се предоставят от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МВР. </w:t>
            </w:r>
            <w:proofErr w:type="gramEnd"/>
          </w:p>
          <w:p w:rsidR="0094122D" w:rsidRPr="00286A3A" w:rsidRDefault="0094122D" w:rsidP="0094122D">
            <w:pPr>
              <w:rPr>
                <w:rFonts w:ascii="Times New Roman" w:hAnsi="Times New Roman"/>
                <w:lang w:val="bg-BG"/>
              </w:rPr>
            </w:pPr>
            <w:r w:rsidRPr="00286A3A">
              <w:rPr>
                <w:rFonts w:ascii="Times New Roman" w:hAnsi="Times New Roman"/>
                <w:lang w:val="bg-BG"/>
              </w:rPr>
              <w:t>2. За МПС, регистрирано по ЗРКЗГТ, полето се попълва задължително от застрахователя съгласно позиция Б.15.3 (Обем) от СР.</w:t>
            </w:r>
          </w:p>
          <w:p w:rsidR="002A34B6" w:rsidRPr="001378B9" w:rsidRDefault="0094122D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</w:t>
            </w:r>
            <w:r w:rsidRPr="001378B9">
              <w:rPr>
                <w:rFonts w:ascii="Times New Roman" w:hAnsi="Times New Roman"/>
                <w:lang w:val="bg-BG"/>
              </w:rPr>
              <w:t>. За</w:t>
            </w:r>
            <w:r>
              <w:rPr>
                <w:rFonts w:ascii="Times New Roman" w:hAnsi="Times New Roman"/>
                <w:lang w:val="bg-BG"/>
              </w:rPr>
              <w:t xml:space="preserve"> МПС</w:t>
            </w:r>
            <w:r w:rsidRPr="00286A3A">
              <w:rPr>
                <w:rFonts w:ascii="Times New Roman" w:hAnsi="Times New Roman"/>
                <w:lang w:val="bg-BG"/>
              </w:rPr>
              <w:t>, различно от т. 1 и 2 в това число при сключване на Гранична застраховка „Гражданска отговорност” на автомобилистите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="002A34B6" w:rsidRPr="001378B9">
              <w:rPr>
                <w:rFonts w:ascii="Times New Roman" w:hAnsi="Times New Roman"/>
                <w:lang w:val="bg-BG"/>
              </w:rPr>
              <w:t xml:space="preserve">полето се попълва </w:t>
            </w:r>
            <w:r w:rsidR="00981DBD" w:rsidRPr="001378B9">
              <w:rPr>
                <w:rFonts w:ascii="Times New Roman" w:hAnsi="Times New Roman"/>
                <w:lang w:val="bg-BG"/>
              </w:rPr>
              <w:t xml:space="preserve">задължително </w:t>
            </w:r>
            <w:r w:rsidR="002A34B6" w:rsidRPr="001378B9">
              <w:rPr>
                <w:rFonts w:ascii="Times New Roman" w:hAnsi="Times New Roman"/>
                <w:lang w:val="bg-BG"/>
              </w:rPr>
              <w:t>от застрахователя САМО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Pr="00286A3A">
              <w:rPr>
                <w:rFonts w:ascii="Times New Roman" w:hAnsi="Times New Roman"/>
                <w:lang w:val="bg-BG"/>
              </w:rPr>
              <w:t>за</w:t>
            </w:r>
            <w:r w:rsidR="00981DBD" w:rsidRPr="00286A3A">
              <w:rPr>
                <w:rFonts w:ascii="Times New Roman" w:hAnsi="Times New Roman"/>
                <w:lang w:val="bg-BG"/>
              </w:rPr>
              <w:t xml:space="preserve"> леки </w:t>
            </w:r>
            <w:r w:rsidRPr="00286A3A">
              <w:rPr>
                <w:rFonts w:ascii="Times New Roman" w:hAnsi="Times New Roman"/>
                <w:lang w:val="bg-BG"/>
              </w:rPr>
              <w:t>автомобили</w:t>
            </w:r>
            <w:r w:rsidR="00981DBD" w:rsidRPr="001378B9">
              <w:rPr>
                <w:rFonts w:ascii="Times New Roman" w:hAnsi="Times New Roman"/>
                <w:lang w:val="bg-BG"/>
              </w:rPr>
              <w:t>, като в останалите случаи се попълва по преценка на застрахователя.</w:t>
            </w:r>
          </w:p>
          <w:p w:rsidR="002A34B6" w:rsidRPr="001378B9" w:rsidRDefault="002A34B6" w:rsidP="0006129F">
            <w:pPr>
              <w:rPr>
                <w:rFonts w:ascii="Times New Roman" w:hAnsi="Times New Roman"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Изключения: </w:t>
            </w:r>
          </w:p>
          <w:p w:rsidR="002A34B6" w:rsidRDefault="002A34B6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 Полето не се попълва, ако се издава полица за времена табела по </w:t>
            </w:r>
            <w:proofErr w:type="gramStart"/>
            <w:r w:rsidRPr="001378B9">
              <w:rPr>
                <w:rFonts w:ascii="Times New Roman" w:hAnsi="Times New Roman"/>
                <w:b/>
                <w:lang w:val="bg-BG"/>
              </w:rPr>
              <w:t>чл.30</w:t>
            </w:r>
            <w:proofErr w:type="gramEnd"/>
            <w:r w:rsidRPr="001378B9">
              <w:rPr>
                <w:rFonts w:ascii="Times New Roman" w:hAnsi="Times New Roman"/>
                <w:b/>
                <w:lang w:val="bg-BG"/>
              </w:rPr>
              <w:t xml:space="preserve"> от Наредба-45</w:t>
            </w:r>
            <w:r w:rsidR="002B65BE" w:rsidRPr="00286A3A">
              <w:rPr>
                <w:rFonts w:ascii="Times New Roman" w:hAnsi="Times New Roman"/>
                <w:b/>
                <w:lang w:val="bg-BG"/>
              </w:rPr>
              <w:t>или ако в поле 5</w:t>
            </w:r>
            <w:r w:rsidR="00547E5D">
              <w:rPr>
                <w:rFonts w:ascii="Times New Roman" w:hAnsi="Times New Roman"/>
                <w:b/>
                <w:lang w:val="bg-BG"/>
              </w:rPr>
              <w:t>2</w:t>
            </w:r>
            <w:r w:rsidR="00B50EB1" w:rsidRPr="00286A3A">
              <w:rPr>
                <w:rFonts w:ascii="Times New Roman" w:hAnsi="Times New Roman"/>
                <w:b/>
                <w:lang w:val="bg-BG"/>
              </w:rPr>
              <w:t xml:space="preserve"> (Вид гориво)</w:t>
            </w:r>
            <w:r w:rsidR="002B65BE" w:rsidRPr="00286A3A">
              <w:rPr>
                <w:rFonts w:ascii="Times New Roman" w:hAnsi="Times New Roman"/>
                <w:b/>
                <w:lang w:val="bg-BG"/>
              </w:rPr>
              <w:t xml:space="preserve"> е отбелязано, че МПС е електрическо</w:t>
            </w:r>
            <w:r w:rsidR="002B65BE">
              <w:rPr>
                <w:rFonts w:ascii="Times New Roman" w:hAnsi="Times New Roman"/>
                <w:b/>
                <w:lang w:val="bg-BG"/>
              </w:rPr>
              <w:t xml:space="preserve">. </w:t>
            </w:r>
          </w:p>
          <w:p w:rsidR="002B65BE" w:rsidRPr="001378B9" w:rsidRDefault="002B65BE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2A34B6" w:rsidRPr="001378B9" w:rsidRDefault="002A34B6" w:rsidP="00981DBD">
            <w:pPr>
              <w:rPr>
                <w:rFonts w:ascii="Times New Roman" w:hAnsi="Times New Roman"/>
                <w:lang w:val="bg-BG"/>
              </w:rPr>
            </w:pPr>
          </w:p>
        </w:tc>
      </w:tr>
      <w:tr w:rsidR="00BC4747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4D0CE7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59.</w:t>
            </w:r>
          </w:p>
          <w:p w:rsidR="00BC4747" w:rsidRPr="000277E9" w:rsidRDefault="00BC4747" w:rsidP="004D0CE7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747" w:rsidRPr="001378B9" w:rsidRDefault="00BC474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Максимална мощност на двигателя на МПС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747" w:rsidRPr="001378B9" w:rsidRDefault="00BC474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Число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747" w:rsidRPr="001378B9" w:rsidRDefault="00BC474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="00981DBD" w:rsidRPr="001378B9">
              <w:rPr>
                <w:rFonts w:ascii="Times New Roman" w:hAnsi="Times New Roman"/>
                <w:b/>
                <w:lang w:val="bg-BG"/>
              </w:rPr>
              <w:t>при следните условия</w:t>
            </w:r>
            <w:r w:rsidRPr="001378B9">
              <w:rPr>
                <w:rFonts w:ascii="Times New Roman" w:hAnsi="Times New Roman"/>
                <w:lang w:val="bg-BG"/>
              </w:rPr>
              <w:t xml:space="preserve">: </w:t>
            </w:r>
          </w:p>
          <w:p w:rsidR="001E27B0" w:rsidRPr="001378B9" w:rsidRDefault="001E27B0" w:rsidP="0006129F">
            <w:pPr>
              <w:rPr>
                <w:rFonts w:ascii="Times New Roman" w:hAnsi="Times New Roman"/>
                <w:lang w:val="bg-BG"/>
              </w:rPr>
            </w:pPr>
          </w:p>
          <w:p w:rsidR="00BC4747" w:rsidRPr="001378B9" w:rsidRDefault="001E27B0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Информацията се подава в мерна единица </w:t>
            </w:r>
            <w:r w:rsidRPr="001378B9">
              <w:rPr>
                <w:rFonts w:ascii="Times New Roman" w:hAnsi="Times New Roman"/>
              </w:rPr>
              <w:t>kW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1E27B0" w:rsidRPr="001378B9" w:rsidRDefault="001E27B0" w:rsidP="0006129F">
            <w:pPr>
              <w:rPr>
                <w:rFonts w:ascii="Times New Roman" w:hAnsi="Times New Roman"/>
                <w:lang w:val="bg-BG"/>
              </w:rPr>
            </w:pPr>
          </w:p>
          <w:p w:rsidR="00BC4747" w:rsidRPr="001378B9" w:rsidRDefault="00BC474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</w:t>
            </w:r>
            <w:r w:rsidR="002B65BE" w:rsidRPr="001378B9">
              <w:rPr>
                <w:rFonts w:ascii="Times New Roman" w:hAnsi="Times New Roman"/>
                <w:lang w:val="bg-BG"/>
              </w:rPr>
              <w:t xml:space="preserve">. За </w:t>
            </w:r>
            <w:r w:rsidR="002B65BE" w:rsidRPr="001378B9">
              <w:rPr>
                <w:rFonts w:ascii="Times New Roman" w:hAnsi="Times New Roman"/>
                <w:b/>
                <w:lang w:val="bg-BG"/>
              </w:rPr>
              <w:t xml:space="preserve">регистрирано </w:t>
            </w:r>
            <w:r w:rsidR="002B65BE" w:rsidRPr="000174E9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="002B65BE" w:rsidRPr="000174E9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34469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2B65BE" w:rsidRPr="001378B9">
              <w:rPr>
                <w:rFonts w:ascii="Times New Roman" w:hAnsi="Times New Roman"/>
                <w:lang w:val="bg-BG"/>
              </w:rPr>
              <w:t>МПС не се попълва от застрахователя, като данните се предоставят от МВР.</w:t>
            </w:r>
          </w:p>
          <w:p w:rsidR="002B65BE" w:rsidRPr="000174E9" w:rsidRDefault="002B65BE" w:rsidP="002B65BE">
            <w:pPr>
              <w:rPr>
                <w:rFonts w:ascii="Times New Roman" w:hAnsi="Times New Roman"/>
                <w:lang w:val="bg-BG"/>
              </w:rPr>
            </w:pPr>
            <w:r w:rsidRPr="000174E9">
              <w:rPr>
                <w:rFonts w:ascii="Times New Roman" w:hAnsi="Times New Roman"/>
                <w:lang w:val="bg-BG"/>
              </w:rPr>
              <w:t>2. За МПС, регистрирано по ЗРКЗГТ, полето се попълва задължително от застрахователя съгласно позиция Б.15.4 (Номинална мощност) от СР.</w:t>
            </w:r>
          </w:p>
          <w:p w:rsidR="00981DBD" w:rsidRPr="001378B9" w:rsidRDefault="00BC4747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 За МПС</w:t>
            </w:r>
            <w:r w:rsidR="00811495">
              <w:rPr>
                <w:rFonts w:ascii="Times New Roman" w:hAnsi="Times New Roman"/>
                <w:lang w:val="bg-BG"/>
              </w:rPr>
              <w:t xml:space="preserve">, </w:t>
            </w:r>
            <w:r w:rsidR="00811495" w:rsidRPr="000174E9">
              <w:rPr>
                <w:rFonts w:ascii="Times New Roman" w:hAnsi="Times New Roman"/>
                <w:lang w:val="bg-BG"/>
              </w:rPr>
              <w:t>различно от т. 1 и 2 в това число при сключване на Гранична застраховка „Гражданска отговорност” на автомобилистите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 xml:space="preserve">полето се попълва </w:t>
            </w:r>
            <w:r w:rsidR="00981DBD" w:rsidRPr="001378B9">
              <w:rPr>
                <w:rFonts w:ascii="Times New Roman" w:hAnsi="Times New Roman"/>
                <w:lang w:val="bg-BG"/>
              </w:rPr>
              <w:t xml:space="preserve">по преценка на </w:t>
            </w:r>
            <w:proofErr w:type="gramStart"/>
            <w:r w:rsidR="00981DBD" w:rsidRPr="001378B9">
              <w:rPr>
                <w:rFonts w:ascii="Times New Roman" w:hAnsi="Times New Roman"/>
                <w:lang w:val="bg-BG"/>
              </w:rPr>
              <w:t xml:space="preserve">застрахователя. </w:t>
            </w:r>
            <w:proofErr w:type="gramEnd"/>
          </w:p>
          <w:p w:rsidR="00BC4747" w:rsidRPr="001378B9" w:rsidRDefault="00BC4747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BC4747" w:rsidRPr="001378B9" w:rsidRDefault="00BC4747" w:rsidP="0006129F">
            <w:pPr>
              <w:rPr>
                <w:rFonts w:ascii="Times New Roman" w:hAnsi="Times New Roman"/>
                <w:b/>
                <w:highlight w:val="yellow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Изключение: Полето не се попълва, ако се издава полица за времена табела  по чл.30 от Наредба-45.</w:t>
            </w:r>
          </w:p>
          <w:p w:rsidR="00BC4747" w:rsidRPr="001378B9" w:rsidRDefault="00BC4747" w:rsidP="0006129F">
            <w:pPr>
              <w:rPr>
                <w:rFonts w:ascii="Times New Roman" w:hAnsi="Times New Roman"/>
                <w:b/>
                <w:lang w:val="bg-BG"/>
              </w:rPr>
            </w:pPr>
          </w:p>
          <w:p w:rsidR="00BC4747" w:rsidRPr="001378B9" w:rsidRDefault="00BC4747" w:rsidP="001E27B0">
            <w:pPr>
              <w:rPr>
                <w:rFonts w:ascii="Times New Roman" w:hAnsi="Times New Roman"/>
                <w:lang w:val="bg-BG"/>
              </w:rPr>
            </w:pPr>
          </w:p>
        </w:tc>
      </w:tr>
      <w:tr w:rsidR="00530BE0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0277E9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60.</w:t>
            </w:r>
          </w:p>
          <w:p w:rsidR="00530BE0" w:rsidRPr="000277E9" w:rsidRDefault="00530BE0" w:rsidP="000277E9">
            <w:pPr>
              <w:rPr>
                <w:rFonts w:ascii="Times New Roman" w:hAnsi="Times New Roman"/>
                <w:color w:val="C00000"/>
                <w:lang w:val="bg-BG"/>
              </w:rPr>
            </w:pPr>
            <w:r w:rsidRPr="000277E9">
              <w:rPr>
                <w:rFonts w:ascii="Times New Roman" w:hAnsi="Times New Roman"/>
                <w:color w:val="C00000"/>
                <w:lang w:val="bg-BG"/>
              </w:rPr>
              <w:t>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BE0" w:rsidRPr="00B4485C" w:rsidRDefault="00530BE0" w:rsidP="00334469">
            <w:pPr>
              <w:rPr>
                <w:rFonts w:ascii="Times New Roman" w:hAnsi="Times New Roman"/>
                <w:lang w:val="bg-BG"/>
              </w:rPr>
            </w:pPr>
            <w:r w:rsidRPr="00B4485C">
              <w:rPr>
                <w:rFonts w:ascii="Times New Roman" w:hAnsi="Times New Roman"/>
                <w:lang w:val="bg-BG"/>
              </w:rPr>
              <w:t>Застрахователна сума</w:t>
            </w:r>
            <w:r w:rsidR="002B4FA4" w:rsidRPr="00B4485C">
              <w:rPr>
                <w:rFonts w:ascii="Times New Roman" w:hAnsi="Times New Roman"/>
                <w:lang w:val="bg-BG"/>
              </w:rPr>
              <w:t>, надхвърляща минималната застрахователна сума</w:t>
            </w:r>
            <w:r w:rsidRPr="00B4485C">
              <w:rPr>
                <w:rFonts w:ascii="Times New Roman" w:hAnsi="Times New Roman"/>
                <w:lang w:val="bg-BG"/>
              </w:rPr>
              <w:t xml:space="preserve"> по задължителна застраховка „Гражданска отговорност“ на ав</w:t>
            </w:r>
            <w:r w:rsidR="00334469">
              <w:rPr>
                <w:rFonts w:ascii="Times New Roman" w:hAnsi="Times New Roman"/>
                <w:lang w:val="bg-BG"/>
              </w:rPr>
              <w:t>том</w:t>
            </w:r>
            <w:r w:rsidRPr="00B4485C">
              <w:rPr>
                <w:rFonts w:ascii="Times New Roman" w:hAnsi="Times New Roman"/>
                <w:lang w:val="bg-BG"/>
              </w:rPr>
              <w:t>обилистите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BE0" w:rsidRPr="00B4485C" w:rsidRDefault="00530BE0" w:rsidP="00BB3E74">
            <w:pPr>
              <w:rPr>
                <w:rFonts w:ascii="Times New Roman" w:hAnsi="Times New Roman"/>
                <w:lang w:val="bg-BG"/>
              </w:rPr>
            </w:pPr>
            <w:r w:rsidRPr="00B4485C">
              <w:rPr>
                <w:rFonts w:ascii="Times New Roman" w:hAnsi="Times New Roman"/>
                <w:lang w:val="bg-BG"/>
              </w:rPr>
              <w:t xml:space="preserve">Число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BE0" w:rsidRPr="00B4485C" w:rsidRDefault="00530BE0" w:rsidP="00E85346">
            <w:pPr>
              <w:rPr>
                <w:rFonts w:ascii="Times New Roman" w:hAnsi="Times New Roman"/>
                <w:lang w:val="bg-BG"/>
              </w:rPr>
            </w:pPr>
            <w:r w:rsidRPr="00B4485C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застрахователя, когато е договорена застрахователна сума (лимит на отговорност), по-</w:t>
            </w:r>
            <w:r w:rsidR="00E85346" w:rsidRPr="00B4485C">
              <w:rPr>
                <w:rFonts w:ascii="Times New Roman" w:hAnsi="Times New Roman"/>
                <w:b/>
                <w:lang w:val="bg-BG"/>
              </w:rPr>
              <w:t>висока</w:t>
            </w:r>
            <w:r w:rsidRPr="00B4485C">
              <w:rPr>
                <w:rFonts w:ascii="Times New Roman" w:hAnsi="Times New Roman"/>
                <w:b/>
                <w:lang w:val="bg-BG"/>
              </w:rPr>
              <w:t xml:space="preserve"> от минималните размери по закона</w:t>
            </w:r>
            <w:r w:rsidRPr="00B4485C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C8209A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D5178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61.</w:t>
            </w:r>
          </w:p>
          <w:p w:rsidR="00C8209A" w:rsidRPr="000277E9" w:rsidRDefault="00C8209A" w:rsidP="00D5178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9A" w:rsidRPr="001378B9" w:rsidRDefault="00C8209A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Нетна начислена </w:t>
            </w:r>
            <w:r w:rsidRPr="001378B9">
              <w:rPr>
                <w:rFonts w:ascii="Times New Roman" w:hAnsi="Times New Roman"/>
                <w:lang w:val="bg-BG"/>
              </w:rPr>
              <w:t>премия – „Гражданска отговорност”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9A" w:rsidRPr="001378B9" w:rsidRDefault="00C8209A" w:rsidP="0006129F">
            <w:pPr>
              <w:rPr>
                <w:rFonts w:ascii="Times New Roman" w:hAnsi="Times New Roman"/>
                <w:lang w:val="bg-BG"/>
              </w:rPr>
            </w:pPr>
            <w:r w:rsidRPr="00C8209A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9A" w:rsidRPr="001378B9" w:rsidRDefault="00C8209A" w:rsidP="00C8209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при спазване на чл. 64 от Наредба № 53 на КФН.</w:t>
            </w:r>
          </w:p>
          <w:p w:rsidR="00C8209A" w:rsidRPr="001378B9" w:rsidRDefault="00C8209A" w:rsidP="00C8209A">
            <w:pPr>
              <w:rPr>
                <w:rFonts w:ascii="Times New Roman" w:hAnsi="Times New Roman"/>
                <w:lang w:val="bg-BG"/>
              </w:rPr>
            </w:pPr>
          </w:p>
          <w:p w:rsidR="00C8209A" w:rsidRPr="001378B9" w:rsidRDefault="00C8209A" w:rsidP="00C8209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Посочва се размерът</w:t>
            </w:r>
            <w:r w:rsidR="00495501">
              <w:rPr>
                <w:rFonts w:ascii="Times New Roman" w:hAnsi="Times New Roman"/>
                <w:lang w:val="bg-BG"/>
              </w:rPr>
              <w:t xml:space="preserve"> на</w:t>
            </w:r>
            <w:r w:rsidR="00334469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>нетната</w:t>
            </w:r>
            <w:r w:rsidRPr="001378B9">
              <w:rPr>
                <w:rFonts w:ascii="Times New Roman" w:hAnsi="Times New Roman"/>
                <w:lang w:val="bg-BG"/>
              </w:rPr>
              <w:t xml:space="preserve"> начислена застрахователна премия (</w:t>
            </w:r>
            <w:r w:rsidRPr="001378B9">
              <w:rPr>
                <w:rFonts w:ascii="Times New Roman" w:hAnsi="Times New Roman"/>
                <w:i/>
                <w:lang w:val="bg-BG"/>
              </w:rPr>
              <w:t>независимо от броя на вноските</w:t>
            </w:r>
            <w:r w:rsidRPr="001378B9">
              <w:rPr>
                <w:rFonts w:ascii="Times New Roman" w:hAnsi="Times New Roman"/>
                <w:lang w:val="bg-BG"/>
              </w:rPr>
              <w:t xml:space="preserve">), </w:t>
            </w:r>
            <w:r>
              <w:rPr>
                <w:rFonts w:ascii="Times New Roman" w:hAnsi="Times New Roman"/>
                <w:lang w:val="bg-BG"/>
              </w:rPr>
              <w:t>без</w:t>
            </w:r>
            <w:r w:rsidRPr="001378B9">
              <w:rPr>
                <w:rFonts w:ascii="Times New Roman" w:hAnsi="Times New Roman"/>
                <w:lang w:val="bg-BG"/>
              </w:rPr>
              <w:t>:</w:t>
            </w:r>
          </w:p>
          <w:p w:rsidR="00C8209A" w:rsidRPr="001378B9" w:rsidRDefault="00C8209A" w:rsidP="002A6E33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вноските към Гаранционния фонд (за двата управлявани фонда);</w:t>
            </w:r>
          </w:p>
          <w:p w:rsidR="00C8209A" w:rsidRPr="001378B9" w:rsidRDefault="00C8209A" w:rsidP="002A6E33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косвеният данъкът върху премията.</w:t>
            </w:r>
          </w:p>
          <w:p w:rsidR="00C8209A" w:rsidRPr="001378B9" w:rsidRDefault="00C8209A" w:rsidP="00C8209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(Стойността на знака на ГФ е част от </w:t>
            </w:r>
            <w:r w:rsidR="00495501">
              <w:rPr>
                <w:rFonts w:ascii="Times New Roman" w:hAnsi="Times New Roman"/>
                <w:lang w:val="bg-BG"/>
              </w:rPr>
              <w:t xml:space="preserve">нетната </w:t>
            </w:r>
            <w:r w:rsidRPr="001378B9">
              <w:rPr>
                <w:rFonts w:ascii="Times New Roman" w:hAnsi="Times New Roman"/>
                <w:lang w:val="bg-BG"/>
              </w:rPr>
              <w:t>застрахователна премия)</w:t>
            </w:r>
          </w:p>
          <w:p w:rsidR="00C8209A" w:rsidRPr="001378B9" w:rsidRDefault="00C8209A" w:rsidP="00C8209A">
            <w:pPr>
              <w:rPr>
                <w:rFonts w:ascii="Times New Roman" w:hAnsi="Times New Roman"/>
                <w:b/>
                <w:lang w:val="bg-BG"/>
              </w:rPr>
            </w:pPr>
          </w:p>
          <w:p w:rsidR="00C8209A" w:rsidRPr="001378B9" w:rsidRDefault="00C8209A" w:rsidP="00C8209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При групова застраховка се вписва начислената премия за всяко</w:t>
            </w:r>
            <w:r w:rsidR="00495501">
              <w:rPr>
                <w:rFonts w:ascii="Times New Roman" w:hAnsi="Times New Roman"/>
                <w:b/>
                <w:lang w:val="bg-BG"/>
              </w:rPr>
              <w:t xml:space="preserve"> отделно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МПС.</w:t>
            </w:r>
          </w:p>
          <w:p w:rsidR="00C8209A" w:rsidRPr="001378B9" w:rsidRDefault="00C8209A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C8209A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E9" w:rsidRDefault="000277E9" w:rsidP="009C423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62.</w:t>
            </w:r>
          </w:p>
          <w:p w:rsidR="00C8209A" w:rsidRPr="000277E9" w:rsidRDefault="00C8209A" w:rsidP="009C423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9A" w:rsidRPr="001378B9" w:rsidRDefault="00495501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Вноски към Гаранционния фонд по задължителната застраховка „Гражданска отговорност“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9A" w:rsidRPr="001378B9" w:rsidRDefault="00495501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501" w:rsidRPr="001378B9" w:rsidRDefault="00495501" w:rsidP="004955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при спазване на чл. 64 от Наредба № 53 на КФН.</w:t>
            </w:r>
          </w:p>
          <w:p w:rsidR="00495501" w:rsidRPr="001378B9" w:rsidRDefault="00495501" w:rsidP="00495501">
            <w:pPr>
              <w:rPr>
                <w:rFonts w:ascii="Times New Roman" w:hAnsi="Times New Roman"/>
                <w:lang w:val="bg-BG"/>
              </w:rPr>
            </w:pPr>
          </w:p>
          <w:p w:rsidR="00495501" w:rsidRPr="001378B9" w:rsidRDefault="00495501" w:rsidP="004955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Посочва се размерът</w:t>
            </w:r>
            <w:r>
              <w:rPr>
                <w:rFonts w:ascii="Times New Roman" w:hAnsi="Times New Roman"/>
                <w:lang w:val="bg-BG"/>
              </w:rPr>
              <w:t xml:space="preserve"> на</w:t>
            </w:r>
            <w:r w:rsidRPr="001378B9">
              <w:rPr>
                <w:rFonts w:ascii="Times New Roman" w:hAnsi="Times New Roman"/>
                <w:lang w:val="bg-BG"/>
              </w:rPr>
              <w:t xml:space="preserve"> вноските към Гаранционния фонд (за двата управлявани фонда);</w:t>
            </w:r>
          </w:p>
          <w:p w:rsidR="00495501" w:rsidRPr="001378B9" w:rsidRDefault="00495501" w:rsidP="00495501">
            <w:pPr>
              <w:rPr>
                <w:rFonts w:ascii="Times New Roman" w:hAnsi="Times New Roman"/>
                <w:b/>
                <w:lang w:val="bg-BG"/>
              </w:rPr>
            </w:pPr>
          </w:p>
          <w:p w:rsidR="00495501" w:rsidRPr="001378B9" w:rsidRDefault="00495501" w:rsidP="00495501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При групова застраховка се вписва </w:t>
            </w:r>
            <w:r>
              <w:rPr>
                <w:rFonts w:ascii="Times New Roman" w:hAnsi="Times New Roman"/>
                <w:b/>
                <w:lang w:val="bg-BG"/>
              </w:rPr>
              <w:t>размерът на вноските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за всяко</w:t>
            </w:r>
            <w:r w:rsidR="009C4233">
              <w:rPr>
                <w:rFonts w:ascii="Times New Roman" w:hAnsi="Times New Roman"/>
                <w:b/>
                <w:lang w:val="bg-BG"/>
              </w:rPr>
              <w:t xml:space="preserve"> отделно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МПС.</w:t>
            </w:r>
          </w:p>
          <w:p w:rsidR="00C8209A" w:rsidRPr="001378B9" w:rsidRDefault="00C8209A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C8209A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D5178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63.</w:t>
            </w:r>
          </w:p>
          <w:p w:rsidR="00C8209A" w:rsidRPr="00045B15" w:rsidRDefault="00C8209A" w:rsidP="00D51783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9A" w:rsidRPr="001378B9" w:rsidRDefault="009C4233" w:rsidP="0061501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Косвен данък по задължителна застраховка</w:t>
            </w:r>
            <w:r w:rsidR="002A051B">
              <w:rPr>
                <w:rFonts w:ascii="Times New Roman" w:hAnsi="Times New Roman"/>
                <w:lang w:val="bg-BG"/>
              </w:rPr>
              <w:t xml:space="preserve"> „Гражданска отговорност“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9A" w:rsidRPr="001378B9" w:rsidRDefault="002A051B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51B" w:rsidRPr="001378B9" w:rsidRDefault="002A051B" w:rsidP="002A051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при спазване на чл. 64 от Наредба № 53 на КФН.</w:t>
            </w:r>
          </w:p>
          <w:p w:rsidR="002A051B" w:rsidRPr="001378B9" w:rsidRDefault="002A051B" w:rsidP="002A051B">
            <w:pPr>
              <w:rPr>
                <w:rFonts w:ascii="Times New Roman" w:hAnsi="Times New Roman"/>
                <w:lang w:val="bg-BG"/>
              </w:rPr>
            </w:pPr>
          </w:p>
          <w:p w:rsidR="002A051B" w:rsidRPr="001378B9" w:rsidRDefault="002A051B" w:rsidP="002A051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Посочва се размерът</w:t>
            </w:r>
            <w:r w:rsidR="00935650">
              <w:rPr>
                <w:rFonts w:ascii="Times New Roman" w:hAnsi="Times New Roman"/>
                <w:lang w:val="bg-BG"/>
              </w:rPr>
              <w:t xml:space="preserve"> </w:t>
            </w:r>
            <w:r w:rsidR="00F80AD3">
              <w:rPr>
                <w:rFonts w:ascii="Times New Roman" w:hAnsi="Times New Roman"/>
                <w:lang w:val="bg-BG"/>
              </w:rPr>
              <w:t>на</w:t>
            </w:r>
          </w:p>
          <w:p w:rsidR="002A051B" w:rsidRDefault="002A051B" w:rsidP="002A051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косвения данък върху премията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2A051B" w:rsidRPr="001378B9" w:rsidRDefault="002A051B" w:rsidP="002A051B">
            <w:pPr>
              <w:rPr>
                <w:rFonts w:ascii="Times New Roman" w:hAnsi="Times New Roman"/>
                <w:b/>
                <w:lang w:val="bg-BG"/>
              </w:rPr>
            </w:pPr>
          </w:p>
          <w:p w:rsidR="002A051B" w:rsidRPr="001378B9" w:rsidRDefault="002A051B" w:rsidP="002A051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При групова застраховка се вписва </w:t>
            </w:r>
            <w:r>
              <w:rPr>
                <w:rFonts w:ascii="Times New Roman" w:hAnsi="Times New Roman"/>
                <w:b/>
                <w:lang w:val="bg-BG"/>
              </w:rPr>
              <w:t xml:space="preserve">размерът на </w:t>
            </w:r>
            <w:r w:rsidR="00636264">
              <w:rPr>
                <w:rFonts w:ascii="Times New Roman" w:hAnsi="Times New Roman"/>
                <w:b/>
                <w:lang w:val="bg-BG"/>
              </w:rPr>
              <w:t>данъка върху премията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за всяко</w:t>
            </w:r>
            <w:r>
              <w:rPr>
                <w:rFonts w:ascii="Times New Roman" w:hAnsi="Times New Roman"/>
                <w:b/>
                <w:lang w:val="bg-BG"/>
              </w:rPr>
              <w:t xml:space="preserve"> отделно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 МПС.</w:t>
            </w:r>
          </w:p>
          <w:p w:rsidR="00C8209A" w:rsidRPr="001378B9" w:rsidRDefault="00C8209A" w:rsidP="0006129F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636E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64.</w:t>
            </w:r>
          </w:p>
          <w:p w:rsidR="002636E1" w:rsidRPr="00045B15" w:rsidRDefault="002636E1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Коригиращ коефициент (Бонус-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малус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коефициент)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6E1" w:rsidRPr="001378B9" w:rsidRDefault="002636E1" w:rsidP="0006129F">
            <w:pPr>
              <w:rPr>
                <w:rFonts w:ascii="Times New Roman" w:hAnsi="Times New Roman"/>
                <w:i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като се генерира от ЕИСОУКР </w:t>
            </w:r>
          </w:p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</w:p>
          <w:p w:rsidR="002636E1" w:rsidRDefault="002636E1" w:rsidP="002636E1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Забележка: До влизането в сила на наредба за бонус-</w:t>
            </w:r>
            <w:proofErr w:type="spellStart"/>
            <w:r w:rsidRPr="001378B9">
              <w:rPr>
                <w:rFonts w:ascii="Times New Roman" w:hAnsi="Times New Roman"/>
                <w:b/>
                <w:lang w:val="bg-BG"/>
              </w:rPr>
              <w:t>малус</w:t>
            </w:r>
            <w:proofErr w:type="spellEnd"/>
            <w:r w:rsidRPr="001378B9">
              <w:rPr>
                <w:rFonts w:ascii="Times New Roman" w:hAnsi="Times New Roman"/>
                <w:b/>
                <w:lang w:val="bg-BG"/>
              </w:rPr>
              <w:t xml:space="preserve"> коригиращ коефициент не се изчислява, ЕИСОУКР връща стойност „1“</w:t>
            </w:r>
            <w:r w:rsidR="002D71A2">
              <w:rPr>
                <w:rFonts w:ascii="Times New Roman" w:hAnsi="Times New Roman"/>
                <w:b/>
                <w:lang w:val="bg-BG"/>
              </w:rPr>
              <w:t>.</w:t>
            </w:r>
          </w:p>
          <w:p w:rsidR="002D71A2" w:rsidRDefault="002D71A2" w:rsidP="002636E1">
            <w:pPr>
              <w:rPr>
                <w:rFonts w:ascii="Times New Roman" w:hAnsi="Times New Roman"/>
                <w:b/>
                <w:lang w:val="bg-BG"/>
              </w:rPr>
            </w:pPr>
            <w:r w:rsidRPr="00751101">
              <w:rPr>
                <w:rFonts w:ascii="Times New Roman" w:hAnsi="Times New Roman"/>
                <w:b/>
                <w:lang w:val="bg-BG"/>
              </w:rPr>
              <w:t>За Гранична застраховка „Гражданска отговорност“ се вписва стойност 1.</w:t>
            </w:r>
          </w:p>
          <w:p w:rsidR="0015248C" w:rsidRPr="001378B9" w:rsidRDefault="0015248C" w:rsidP="002636E1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2636E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EC36E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65.</w:t>
            </w:r>
          </w:p>
          <w:p w:rsidR="002636E1" w:rsidRPr="00045B15" w:rsidRDefault="002636E1" w:rsidP="00EC36E0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Брой вноски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 (int)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застрахователя:</w:t>
            </w:r>
          </w:p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</w:p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lastRenderedPageBreak/>
              <w:t>- Не повече от 12 при едногодишен договор.</w:t>
            </w:r>
          </w:p>
          <w:p w:rsidR="002636E1" w:rsidRPr="001378B9" w:rsidRDefault="002636E1" w:rsidP="0048751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- </w:t>
            </w:r>
            <w:r w:rsidRPr="00751101">
              <w:rPr>
                <w:rFonts w:ascii="Times New Roman" w:hAnsi="Times New Roman"/>
                <w:lang w:val="bg-BG"/>
              </w:rPr>
              <w:t xml:space="preserve">не повече от </w:t>
            </w:r>
            <w:r w:rsidR="00487518" w:rsidRPr="00751101">
              <w:rPr>
                <w:rFonts w:ascii="Times New Roman" w:hAnsi="Times New Roman"/>
                <w:lang w:val="bg-BG"/>
              </w:rPr>
              <w:t>12 вноски на застрахователен период</w:t>
            </w:r>
            <w:r w:rsidRPr="00751101">
              <w:rPr>
                <w:rFonts w:ascii="Times New Roman" w:hAnsi="Times New Roman"/>
                <w:lang w:val="bg-BG"/>
              </w:rPr>
              <w:t xml:space="preserve"> при многогодишен договор, ако договорът е отчетен като многогодишен</w:t>
            </w:r>
          </w:p>
        </w:tc>
      </w:tr>
      <w:tr w:rsidR="002636E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66.</w:t>
            </w:r>
          </w:p>
          <w:p w:rsidR="002636E1" w:rsidRPr="00045B15" w:rsidRDefault="002636E1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знак, издаден от ГФ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е задължително</w:t>
            </w:r>
          </w:p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До девет символа</w:t>
            </w:r>
          </w:p>
          <w:p w:rsidR="009475FD" w:rsidRDefault="009475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 случай на разсрочено плащане на вноски, знакът е първоначално издаденият такъв.</w:t>
            </w:r>
          </w:p>
          <w:p w:rsidR="00856B15" w:rsidRDefault="00856B15" w:rsidP="0006129F">
            <w:pPr>
              <w:rPr>
                <w:rFonts w:ascii="Times New Roman" w:hAnsi="Times New Roman"/>
                <w:lang w:val="bg-BG"/>
              </w:rPr>
            </w:pPr>
          </w:p>
          <w:p w:rsidR="00856B15" w:rsidRPr="00856B15" w:rsidRDefault="00856B15" w:rsidP="0006129F">
            <w:pPr>
              <w:rPr>
                <w:rFonts w:ascii="Times New Roman" w:hAnsi="Times New Roman"/>
                <w:lang w:val="bg-BG"/>
              </w:rPr>
            </w:pPr>
            <w:r w:rsidRPr="00856B15">
              <w:rPr>
                <w:rFonts w:ascii="Times New Roman" w:hAnsi="Times New Roman"/>
                <w:b/>
                <w:lang w:val="bg-BG"/>
              </w:rPr>
              <w:t>Забележка</w:t>
            </w:r>
            <w:r>
              <w:rPr>
                <w:rFonts w:ascii="Times New Roman" w:hAnsi="Times New Roman"/>
                <w:lang w:val="bg-BG"/>
              </w:rPr>
              <w:t xml:space="preserve">: Не се издава и вписва номер на знак, по застраховка „Гражданска отговорност“ за временна табела по чл. 30 от Наредба №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bg-BG"/>
              </w:rPr>
              <w:t xml:space="preserve">-45. </w:t>
            </w:r>
          </w:p>
        </w:tc>
      </w:tr>
      <w:tr w:rsidR="002636E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67.</w:t>
            </w:r>
          </w:p>
          <w:p w:rsidR="002636E1" w:rsidRPr="00045B15" w:rsidRDefault="002636E1" w:rsidP="0006129F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на валидност на Номер на знак, издаден от ГФ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6E1" w:rsidRPr="001378B9" w:rsidRDefault="002636E1" w:rsidP="006F791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задължително от застрахователя</w:t>
            </w:r>
          </w:p>
          <w:p w:rsidR="009475FD" w:rsidRDefault="009475FD" w:rsidP="00FB4AA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В случай на разсрочено плащане на вноски, </w:t>
            </w:r>
            <w:r w:rsidR="00F773BB">
              <w:rPr>
                <w:rFonts w:ascii="Times New Roman" w:hAnsi="Times New Roman"/>
                <w:lang w:val="bg-BG"/>
              </w:rPr>
              <w:t>се по</w:t>
            </w:r>
            <w:r w:rsidR="00FB4AA5">
              <w:rPr>
                <w:rFonts w:ascii="Times New Roman" w:hAnsi="Times New Roman"/>
                <w:lang w:val="bg-BG"/>
              </w:rPr>
              <w:t>дава дата на валидност на първоначално издадения знак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856B15" w:rsidRDefault="00856B15" w:rsidP="00856B15">
            <w:pPr>
              <w:rPr>
                <w:rFonts w:ascii="Times New Roman" w:hAnsi="Times New Roman"/>
                <w:b/>
                <w:lang w:val="bg-BG"/>
              </w:rPr>
            </w:pPr>
          </w:p>
          <w:p w:rsidR="00856B15" w:rsidRPr="001378B9" w:rsidRDefault="00856B15" w:rsidP="00856B15">
            <w:pPr>
              <w:rPr>
                <w:rFonts w:ascii="Times New Roman" w:hAnsi="Times New Roman"/>
                <w:lang w:val="bg-BG"/>
              </w:rPr>
            </w:pPr>
            <w:r w:rsidRPr="00856B15">
              <w:rPr>
                <w:rFonts w:ascii="Times New Roman" w:hAnsi="Times New Roman"/>
                <w:b/>
                <w:lang w:val="bg-BG"/>
              </w:rPr>
              <w:t>Забележка</w:t>
            </w:r>
            <w:r>
              <w:rPr>
                <w:rFonts w:ascii="Times New Roman" w:hAnsi="Times New Roman"/>
                <w:lang w:val="bg-BG"/>
              </w:rPr>
              <w:t xml:space="preserve">: Не се вписва по застраховка „Гражданска отговорност“ за временна табела по чл. 30 от Наредба №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bg-BG"/>
              </w:rPr>
              <w:t>-45.</w:t>
            </w:r>
          </w:p>
        </w:tc>
      </w:tr>
      <w:tr w:rsidR="002636E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73148D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68.</w:t>
            </w:r>
          </w:p>
          <w:p w:rsidR="002636E1" w:rsidRPr="00045B15" w:rsidRDefault="002636E1" w:rsidP="0073148D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сертификат „Зелена карта”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6E1" w:rsidRPr="001378B9" w:rsidRDefault="002636E1" w:rsidP="00B329C2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 при следните условия:</w:t>
            </w:r>
          </w:p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</w:p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Полето не е задължително </w:t>
            </w:r>
            <w:r w:rsidR="009475FD" w:rsidRPr="001378B9">
              <w:rPr>
                <w:rFonts w:ascii="Times New Roman" w:hAnsi="Times New Roman"/>
                <w:lang w:val="bg-BG"/>
              </w:rPr>
              <w:t>само</w:t>
            </w:r>
            <w:r w:rsidRPr="001378B9">
              <w:rPr>
                <w:rFonts w:ascii="Times New Roman" w:hAnsi="Times New Roman"/>
                <w:lang w:val="bg-BG"/>
              </w:rPr>
              <w:t xml:space="preserve"> в случай на застраховка на определени видове МПС, за които е нормативно позволено да не се издава сертификат „Зелена карта”. ЕИСОУКР </w:t>
            </w:r>
            <w:r w:rsidR="009475FD" w:rsidRPr="001378B9">
              <w:rPr>
                <w:rFonts w:ascii="Times New Roman" w:hAnsi="Times New Roman"/>
                <w:lang w:val="bg-BG"/>
              </w:rPr>
              <w:t>извършва автоматизирана верификация според вида на МПС.</w:t>
            </w:r>
          </w:p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 Номерът на сертификата се генерира автоматично от ЕИСОУКР.</w:t>
            </w:r>
          </w:p>
          <w:p w:rsidR="009475FD" w:rsidRDefault="009475FD" w:rsidP="009475FD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3. В случай на разсрочени вноски, сертификатът е първоначално издаденият сертификат. </w:t>
            </w:r>
          </w:p>
          <w:p w:rsidR="00240256" w:rsidRDefault="00240256" w:rsidP="009475FD">
            <w:pPr>
              <w:rPr>
                <w:rFonts w:ascii="Times New Roman" w:hAnsi="Times New Roman"/>
                <w:lang w:val="bg-BG"/>
              </w:rPr>
            </w:pPr>
            <w:r w:rsidRPr="00856B15">
              <w:rPr>
                <w:rFonts w:ascii="Times New Roman" w:hAnsi="Times New Roman"/>
                <w:b/>
                <w:lang w:val="bg-BG"/>
              </w:rPr>
              <w:t>Забележка</w:t>
            </w:r>
            <w:r>
              <w:rPr>
                <w:rFonts w:ascii="Times New Roman" w:hAnsi="Times New Roman"/>
                <w:lang w:val="bg-BG"/>
              </w:rPr>
              <w:t>: Не се издава и вписва номер на</w:t>
            </w:r>
            <w:r w:rsidR="00935650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 xml:space="preserve">сертификат „Зелена карта“, по застраховка „Гражданска отговорност“ за временна табела по чл. 30 от Наредба №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bg-BG"/>
              </w:rPr>
              <w:t>-45.</w:t>
            </w:r>
          </w:p>
          <w:p w:rsidR="00240256" w:rsidRPr="001378B9" w:rsidRDefault="00240256" w:rsidP="009475FD">
            <w:pPr>
              <w:rPr>
                <w:rFonts w:ascii="Times New Roman" w:hAnsi="Times New Roman"/>
                <w:lang w:val="bg-BG"/>
              </w:rPr>
            </w:pPr>
          </w:p>
        </w:tc>
      </w:tr>
      <w:tr w:rsidR="0086045E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2B4FA4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69.</w:t>
            </w:r>
          </w:p>
          <w:p w:rsidR="0086045E" w:rsidRPr="00045B15" w:rsidRDefault="0086045E" w:rsidP="002B4FA4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45E" w:rsidRPr="002B4FA4" w:rsidRDefault="0086045E" w:rsidP="00BB3E74">
            <w:pPr>
              <w:rPr>
                <w:rFonts w:ascii="Times New Roman" w:hAnsi="Times New Roman"/>
                <w:lang w:val="bg-BG"/>
              </w:rPr>
            </w:pPr>
            <w:r w:rsidRPr="002B4FA4">
              <w:rPr>
                <w:rFonts w:ascii="Times New Roman" w:hAnsi="Times New Roman"/>
                <w:lang w:val="bg-BG"/>
              </w:rPr>
              <w:t>Начална дата на валидност на първоначален сертификат „Зелена карта”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45E" w:rsidRPr="002B4FA4" w:rsidRDefault="0086045E" w:rsidP="00BB3E74">
            <w:pPr>
              <w:rPr>
                <w:rFonts w:ascii="Times New Roman" w:hAnsi="Times New Roman"/>
                <w:lang w:val="bg-BG"/>
              </w:rPr>
            </w:pPr>
            <w:r w:rsidRPr="002B4FA4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45E" w:rsidRPr="002B4FA4" w:rsidRDefault="0086045E" w:rsidP="00BB3E74">
            <w:pPr>
              <w:rPr>
                <w:rFonts w:ascii="Times New Roman" w:hAnsi="Times New Roman"/>
                <w:lang w:val="bg-BG"/>
              </w:rPr>
            </w:pPr>
            <w:r w:rsidRPr="002B4FA4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застрахователя, при следните условия:</w:t>
            </w:r>
          </w:p>
          <w:p w:rsidR="0086045E" w:rsidRPr="002B4FA4" w:rsidRDefault="0086045E" w:rsidP="00BB3E74">
            <w:pPr>
              <w:rPr>
                <w:rFonts w:ascii="Times New Roman" w:hAnsi="Times New Roman"/>
                <w:lang w:val="bg-BG"/>
              </w:rPr>
            </w:pPr>
          </w:p>
          <w:p w:rsidR="0086045E" w:rsidRPr="002B4FA4" w:rsidRDefault="0086045E" w:rsidP="00BB3E74">
            <w:pPr>
              <w:rPr>
                <w:rFonts w:ascii="Times New Roman" w:hAnsi="Times New Roman"/>
                <w:lang w:val="bg-BG"/>
              </w:rPr>
            </w:pPr>
            <w:r w:rsidRPr="002B4FA4">
              <w:rPr>
                <w:rFonts w:ascii="Times New Roman" w:hAnsi="Times New Roman"/>
                <w:lang w:val="bg-BG"/>
              </w:rPr>
              <w:t xml:space="preserve">Полето е задължително в случай, че е ИЗДАДЕН сертификат „Зелена карта” и е генериран „номер на сертификат „Зелена карта” </w:t>
            </w:r>
          </w:p>
          <w:p w:rsidR="0086045E" w:rsidRPr="002B4FA4" w:rsidRDefault="0086045E" w:rsidP="00BB3E74">
            <w:pPr>
              <w:rPr>
                <w:rFonts w:ascii="Times New Roman" w:hAnsi="Times New Roman"/>
                <w:lang w:val="bg-BG"/>
              </w:rPr>
            </w:pPr>
            <w:r w:rsidRPr="002B4FA4">
              <w:rPr>
                <w:rFonts w:ascii="Times New Roman" w:hAnsi="Times New Roman"/>
                <w:lang w:val="bg-BG"/>
              </w:rPr>
              <w:t xml:space="preserve">Формат на датата: </w:t>
            </w:r>
            <w:r w:rsidRPr="002B4FA4">
              <w:rPr>
                <w:rFonts w:ascii="Times New Roman" w:hAnsi="Times New Roman"/>
              </w:rPr>
              <w:t>DD</w:t>
            </w:r>
            <w:r w:rsidRPr="002B4FA4">
              <w:rPr>
                <w:rFonts w:ascii="Times New Roman" w:hAnsi="Times New Roman"/>
                <w:lang w:val="bg-BG"/>
              </w:rPr>
              <w:t>-</w:t>
            </w:r>
            <w:r w:rsidRPr="002B4FA4">
              <w:rPr>
                <w:rFonts w:ascii="Times New Roman" w:hAnsi="Times New Roman"/>
              </w:rPr>
              <w:t>MM</w:t>
            </w:r>
            <w:r w:rsidRPr="002B4FA4">
              <w:rPr>
                <w:rFonts w:ascii="Times New Roman" w:hAnsi="Times New Roman"/>
                <w:lang w:val="bg-BG"/>
              </w:rPr>
              <w:t>-</w:t>
            </w:r>
            <w:r w:rsidRPr="002B4FA4">
              <w:rPr>
                <w:rFonts w:ascii="Times New Roman" w:hAnsi="Times New Roman"/>
              </w:rPr>
              <w:t>YYYY</w:t>
            </w:r>
          </w:p>
          <w:p w:rsidR="0086045E" w:rsidRDefault="0086045E" w:rsidP="0086045E">
            <w:pPr>
              <w:rPr>
                <w:rFonts w:ascii="Times New Roman" w:hAnsi="Times New Roman"/>
                <w:lang w:val="bg-BG"/>
              </w:rPr>
            </w:pPr>
            <w:r w:rsidRPr="002B4FA4">
              <w:rPr>
                <w:rFonts w:ascii="Times New Roman" w:hAnsi="Times New Roman"/>
                <w:lang w:val="bg-BG"/>
              </w:rPr>
              <w:t>Началната дата на валидност на сертификата е датата на влизане в сила на покритието по задължителната застраховка „Гражданска отговорност“.</w:t>
            </w:r>
          </w:p>
          <w:p w:rsidR="0086045E" w:rsidRPr="002B4FA4" w:rsidRDefault="00240256" w:rsidP="00BB3E74">
            <w:pPr>
              <w:rPr>
                <w:rFonts w:ascii="Times New Roman" w:hAnsi="Times New Roman"/>
                <w:lang w:val="bg-BG"/>
              </w:rPr>
            </w:pPr>
            <w:r w:rsidRPr="00856B15">
              <w:rPr>
                <w:rFonts w:ascii="Times New Roman" w:hAnsi="Times New Roman"/>
                <w:b/>
                <w:lang w:val="bg-BG"/>
              </w:rPr>
              <w:lastRenderedPageBreak/>
              <w:t>Забележка</w:t>
            </w:r>
            <w:r>
              <w:rPr>
                <w:rFonts w:ascii="Times New Roman" w:hAnsi="Times New Roman"/>
                <w:lang w:val="bg-BG"/>
              </w:rPr>
              <w:t xml:space="preserve">: Не се вписва по застраховка „Гражданска отговорност“ за временна табела по чл. 30 от Наредба №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bg-BG"/>
              </w:rPr>
              <w:t>-45.</w:t>
            </w:r>
          </w:p>
        </w:tc>
      </w:tr>
      <w:tr w:rsidR="002636E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0F6F29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70.</w:t>
            </w:r>
          </w:p>
          <w:p w:rsidR="002636E1" w:rsidRPr="00045B15" w:rsidRDefault="002636E1" w:rsidP="000F6F29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Крайна дата на валидност на сертификата „Зелена карта”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6E1" w:rsidRPr="001378B9" w:rsidRDefault="002636E1" w:rsidP="00E01B7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застрахователя, при следните условия:</w:t>
            </w:r>
          </w:p>
          <w:p w:rsidR="002636E1" w:rsidRPr="001378B9" w:rsidRDefault="002636E1" w:rsidP="0073148D">
            <w:pPr>
              <w:rPr>
                <w:rFonts w:ascii="Times New Roman" w:hAnsi="Times New Roman"/>
                <w:lang w:val="bg-BG"/>
              </w:rPr>
            </w:pPr>
          </w:p>
          <w:p w:rsidR="002636E1" w:rsidRPr="001378B9" w:rsidRDefault="002636E1" w:rsidP="0073148D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Полето е задължително в случай, че е ИЗДАДЕН сертификат „Зелена карта” и е генериран „Номер на сертификат „Зелена карта” </w:t>
            </w:r>
          </w:p>
          <w:p w:rsidR="002636E1" w:rsidRDefault="002636E1" w:rsidP="00CB0B1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Формат на датата: </w:t>
            </w:r>
            <w:r w:rsidRPr="001378B9">
              <w:rPr>
                <w:rFonts w:ascii="Times New Roman" w:hAnsi="Times New Roman"/>
              </w:rPr>
              <w:t>DD</w:t>
            </w:r>
            <w:r w:rsidRPr="001378B9">
              <w:rPr>
                <w:rFonts w:ascii="Times New Roman" w:hAnsi="Times New Roman"/>
                <w:lang w:val="bg-BG"/>
              </w:rPr>
              <w:t>-</w:t>
            </w:r>
            <w:r w:rsidRPr="001378B9">
              <w:rPr>
                <w:rFonts w:ascii="Times New Roman" w:hAnsi="Times New Roman"/>
              </w:rPr>
              <w:t>MM</w:t>
            </w:r>
            <w:r w:rsidRPr="001378B9">
              <w:rPr>
                <w:rFonts w:ascii="Times New Roman" w:hAnsi="Times New Roman"/>
                <w:lang w:val="bg-BG"/>
              </w:rPr>
              <w:t>-</w:t>
            </w:r>
            <w:r w:rsidRPr="001378B9">
              <w:rPr>
                <w:rFonts w:ascii="Times New Roman" w:hAnsi="Times New Roman"/>
              </w:rPr>
              <w:t>YYYY</w:t>
            </w:r>
          </w:p>
          <w:p w:rsidR="00240256" w:rsidRDefault="00240256" w:rsidP="00CB0B18">
            <w:pPr>
              <w:rPr>
                <w:rFonts w:ascii="Times New Roman" w:hAnsi="Times New Roman"/>
                <w:lang w:val="bg-BG"/>
              </w:rPr>
            </w:pPr>
          </w:p>
          <w:p w:rsidR="00240256" w:rsidRPr="00240256" w:rsidRDefault="00240256" w:rsidP="00CB0B18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856B15">
              <w:rPr>
                <w:rFonts w:ascii="Times New Roman" w:hAnsi="Times New Roman"/>
                <w:b/>
                <w:lang w:val="bg-BG"/>
              </w:rPr>
              <w:t>Забележка</w:t>
            </w:r>
            <w:r>
              <w:rPr>
                <w:rFonts w:ascii="Times New Roman" w:hAnsi="Times New Roman"/>
                <w:lang w:val="bg-BG"/>
              </w:rPr>
              <w:t xml:space="preserve">: Не се вписва по застраховка „Гражданска отговорност“ за временна табела по чл. 30 от Наредба №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bg-BG"/>
              </w:rPr>
              <w:t>-45.</w:t>
            </w:r>
          </w:p>
        </w:tc>
      </w:tr>
      <w:tr w:rsidR="002636E1" w:rsidRPr="00F42579" w:rsidTr="00DC54B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B15" w:rsidRDefault="00045B15" w:rsidP="000F6F29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71.</w:t>
            </w:r>
          </w:p>
          <w:p w:rsidR="002636E1" w:rsidRPr="00045B15" w:rsidRDefault="002636E1" w:rsidP="000F6F29">
            <w:pPr>
              <w:rPr>
                <w:rFonts w:ascii="Times New Roman" w:hAnsi="Times New Roman"/>
                <w:color w:val="C00000"/>
                <w:lang w:val="bg-BG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</w:rPr>
            </w:pPr>
            <w:proofErr w:type="spellStart"/>
            <w:r w:rsidRPr="001378B9">
              <w:rPr>
                <w:rFonts w:ascii="Times New Roman" w:hAnsi="Times New Roman"/>
              </w:rPr>
              <w:t>Източник</w:t>
            </w:r>
            <w:proofErr w:type="spellEnd"/>
            <w:r w:rsidRPr="001378B9">
              <w:rPr>
                <w:rFonts w:ascii="Times New Roman" w:hAnsi="Times New Roman"/>
              </w:rPr>
              <w:t xml:space="preserve"> - </w:t>
            </w:r>
            <w:proofErr w:type="spellStart"/>
            <w:r w:rsidRPr="001378B9">
              <w:rPr>
                <w:rFonts w:ascii="Times New Roman" w:hAnsi="Times New Roman"/>
              </w:rPr>
              <w:t>операция</w:t>
            </w:r>
            <w:proofErr w:type="spellEnd"/>
            <w:r w:rsidRPr="001378B9">
              <w:rPr>
                <w:rFonts w:ascii="Times New Roman" w:hAnsi="Times New Roman"/>
              </w:rPr>
              <w:tab/>
            </w:r>
            <w:r w:rsidRPr="001378B9">
              <w:rPr>
                <w:rFonts w:ascii="Times New Roman" w:hAnsi="Times New Roman"/>
              </w:rPr>
              <w:tab/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6E1" w:rsidRPr="001378B9" w:rsidRDefault="002636E1" w:rsidP="0006129F">
            <w:pPr>
              <w:rPr>
                <w:rFonts w:ascii="Times New Roman" w:hAnsi="Times New Roman"/>
              </w:rPr>
            </w:pPr>
            <w:proofErr w:type="spellStart"/>
            <w:r w:rsidRPr="001378B9">
              <w:rPr>
                <w:rFonts w:ascii="Times New Roman" w:hAnsi="Times New Roman"/>
              </w:rPr>
              <w:t>Номенклатура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6E1" w:rsidRPr="001378B9" w:rsidRDefault="002636E1" w:rsidP="002D37DB">
            <w:pPr>
              <w:rPr>
                <w:rFonts w:ascii="Times New Roman" w:hAnsi="Times New Roman"/>
                <w:lang w:val="bg-BG"/>
              </w:rPr>
            </w:pPr>
            <w:r w:rsidRPr="00935650">
              <w:rPr>
                <w:rFonts w:ascii="Times New Roman" w:hAnsi="Times New Roman"/>
                <w:lang w:val="bg-BG"/>
              </w:rPr>
              <w:t>По</w:t>
            </w:r>
            <w:r w:rsidR="00935650" w:rsidRPr="00935650">
              <w:rPr>
                <w:rFonts w:ascii="Times New Roman" w:hAnsi="Times New Roman"/>
                <w:lang w:val="bg-BG"/>
              </w:rPr>
              <w:t xml:space="preserve"> </w:t>
            </w:r>
            <w:r w:rsidRPr="00935650">
              <w:rPr>
                <w:rFonts w:ascii="Times New Roman" w:hAnsi="Times New Roman"/>
                <w:lang w:val="bg-BG"/>
              </w:rPr>
              <w:t>номенклатура</w:t>
            </w:r>
            <w:r w:rsidR="00935650" w:rsidRPr="00935650">
              <w:rPr>
                <w:rFonts w:ascii="Times New Roman" w:hAnsi="Times New Roman"/>
                <w:lang w:val="bg-BG"/>
              </w:rPr>
              <w:t xml:space="preserve"> </w:t>
            </w:r>
            <w:r w:rsidRPr="00935650">
              <w:rPr>
                <w:rFonts w:ascii="Times New Roman" w:hAnsi="Times New Roman"/>
                <w:lang w:val="bg-BG"/>
              </w:rPr>
              <w:t>за</w:t>
            </w:r>
            <w:r w:rsidR="00935650" w:rsidRPr="00935650">
              <w:rPr>
                <w:rFonts w:ascii="Times New Roman" w:hAnsi="Times New Roman"/>
                <w:lang w:val="bg-BG"/>
              </w:rPr>
              <w:t xml:space="preserve"> </w:t>
            </w:r>
            <w:r w:rsidRPr="00935650">
              <w:rPr>
                <w:rFonts w:ascii="Times New Roman" w:hAnsi="Times New Roman"/>
                <w:lang w:val="bg-BG"/>
              </w:rPr>
              <w:t>източник</w:t>
            </w:r>
            <w:r w:rsidR="00935650" w:rsidRPr="00935650">
              <w:rPr>
                <w:rFonts w:ascii="Times New Roman" w:hAnsi="Times New Roman"/>
                <w:lang w:val="bg-BG"/>
              </w:rPr>
              <w:t xml:space="preserve"> </w:t>
            </w:r>
            <w:r w:rsidRPr="00935650">
              <w:rPr>
                <w:rFonts w:ascii="Times New Roman" w:hAnsi="Times New Roman"/>
                <w:lang w:val="bg-BG"/>
              </w:rPr>
              <w:t>на</w:t>
            </w:r>
            <w:r w:rsidR="00935650" w:rsidRPr="00935650">
              <w:rPr>
                <w:rFonts w:ascii="Times New Roman" w:hAnsi="Times New Roman"/>
                <w:lang w:val="bg-BG"/>
              </w:rPr>
              <w:t xml:space="preserve"> </w:t>
            </w:r>
            <w:r w:rsidRPr="00935650">
              <w:rPr>
                <w:rFonts w:ascii="Times New Roman" w:hAnsi="Times New Roman"/>
                <w:lang w:val="bg-BG"/>
              </w:rPr>
              <w:t>актуализацията - операция – издаване</w:t>
            </w:r>
            <w:r w:rsidR="00935650" w:rsidRPr="00935650">
              <w:rPr>
                <w:rFonts w:ascii="Times New Roman" w:hAnsi="Times New Roman"/>
                <w:lang w:val="bg-BG"/>
              </w:rPr>
              <w:t xml:space="preserve"> </w:t>
            </w:r>
            <w:r w:rsidRPr="00935650">
              <w:rPr>
                <w:rFonts w:ascii="Times New Roman" w:hAnsi="Times New Roman"/>
                <w:lang w:val="bg-BG"/>
              </w:rPr>
              <w:t>на</w:t>
            </w:r>
            <w:r w:rsidR="00935650" w:rsidRPr="00935650">
              <w:rPr>
                <w:rFonts w:ascii="Times New Roman" w:hAnsi="Times New Roman"/>
                <w:lang w:val="bg-BG"/>
              </w:rPr>
              <w:t xml:space="preserve"> </w:t>
            </w:r>
            <w:r w:rsidRPr="00935650">
              <w:rPr>
                <w:rFonts w:ascii="Times New Roman" w:hAnsi="Times New Roman"/>
                <w:lang w:val="bg-BG"/>
              </w:rPr>
              <w:t>полица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A34969" w:rsidRPr="001378B9" w:rsidRDefault="00A34969" w:rsidP="002D37DB">
            <w:pPr>
              <w:rPr>
                <w:rFonts w:ascii="Times New Roman" w:hAnsi="Times New Roman"/>
                <w:lang w:val="bg-BG"/>
              </w:rPr>
            </w:pPr>
          </w:p>
          <w:p w:rsidR="00A34969" w:rsidRPr="001378B9" w:rsidRDefault="00A34969" w:rsidP="00A34969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При генериране на полица ЕИСОУКР отбелязва като нов запис операциите по нейното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генериране. </w:t>
            </w:r>
            <w:proofErr w:type="gramEnd"/>
          </w:p>
        </w:tc>
      </w:tr>
    </w:tbl>
    <w:p w:rsidR="002D37DB" w:rsidRPr="001378B9" w:rsidRDefault="002D37DB" w:rsidP="002D37DB">
      <w:pPr>
        <w:rPr>
          <w:rFonts w:ascii="Times New Roman" w:hAnsi="Times New Roman"/>
          <w:lang w:val="bg-BG"/>
        </w:rPr>
      </w:pPr>
    </w:p>
    <w:p w:rsidR="001802FC" w:rsidRPr="001378B9" w:rsidRDefault="001802FC">
      <w:pPr>
        <w:rPr>
          <w:rFonts w:ascii="Times New Roman" w:hAnsi="Times New Roman"/>
          <w:lang w:val="bg-BG"/>
        </w:rPr>
      </w:pPr>
    </w:p>
    <w:p w:rsidR="00725FBB" w:rsidRPr="001378B9" w:rsidRDefault="00725FBB" w:rsidP="00725FBB">
      <w:pPr>
        <w:pStyle w:val="Heading3"/>
        <w:numPr>
          <w:ilvl w:val="0"/>
          <w:numId w:val="0"/>
        </w:numPr>
        <w:ind w:left="250"/>
        <w:rPr>
          <w:rFonts w:ascii="Times New Roman" w:hAnsi="Times New Roman"/>
        </w:rPr>
      </w:pPr>
      <w:r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2. Формат и съдържание на данните по чл. 6, ал. 3 от Наредба №54 за договор „Злополука” на пътниците в средствата за обществен превоз </w:t>
      </w:r>
    </w:p>
    <w:p w:rsidR="00725FBB" w:rsidRPr="001378B9" w:rsidRDefault="00725FBB" w:rsidP="00725FBB">
      <w:pPr>
        <w:rPr>
          <w:rFonts w:ascii="Times New Roman" w:hAnsi="Times New Roman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2191"/>
        <w:gridCol w:w="1756"/>
        <w:gridCol w:w="5088"/>
      </w:tblGrid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5FBB" w:rsidRPr="004131EE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4131EE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Номер 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полица </w:t>
            </w:r>
            <w:proofErr w:type="gramEnd"/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 като се генерира от ЕИСОУКР.</w:t>
            </w:r>
          </w:p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всеки отделен застрахователен договор (застрахователна полица), ЕИСОУКР генерира един единен номер. Застрахователят няма право да въвежда своя отделна номерация. </w:t>
            </w:r>
          </w:p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2. В случаите на </w:t>
            </w:r>
            <w:r w:rsidRPr="001378B9">
              <w:rPr>
                <w:rFonts w:ascii="Times New Roman" w:hAnsi="Times New Roman"/>
                <w:b/>
                <w:lang w:val="bg-BG"/>
              </w:rPr>
              <w:t>групов застрахователен договор</w:t>
            </w:r>
            <w:r w:rsidRPr="001378B9">
              <w:rPr>
                <w:rFonts w:ascii="Times New Roman" w:hAnsi="Times New Roman"/>
                <w:lang w:val="bg-BG"/>
              </w:rPr>
              <w:t xml:space="preserve"> ЕИСОУКР генерира в единния номер на полицата индекс или код, който указва по видим и разбираем начин, че полицата е групова.</w:t>
            </w:r>
          </w:p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3. В случаите на </w:t>
            </w:r>
            <w:r w:rsidRPr="001378B9">
              <w:rPr>
                <w:rFonts w:ascii="Times New Roman" w:hAnsi="Times New Roman"/>
                <w:b/>
                <w:lang w:val="bg-BG"/>
              </w:rPr>
              <w:t xml:space="preserve">групов застрахователен договор </w:t>
            </w:r>
            <w:r w:rsidRPr="001378B9">
              <w:rPr>
                <w:rFonts w:ascii="Times New Roman" w:hAnsi="Times New Roman"/>
                <w:lang w:val="bg-BG"/>
              </w:rPr>
              <w:t xml:space="preserve">в ЕИСОУКР се издават отделни застрахователни полици с генериран индивидуален номер за всяко моторно превозно средство, включено в груповия договор. </w:t>
            </w:r>
          </w:p>
          <w:p w:rsidR="007748BF" w:rsidRPr="001378B9" w:rsidRDefault="007748BF" w:rsidP="007748BF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4. В случаите на </w:t>
            </w:r>
            <w:r w:rsidRPr="001378B9">
              <w:rPr>
                <w:rFonts w:ascii="Times New Roman" w:hAnsi="Times New Roman"/>
                <w:b/>
                <w:lang w:val="bg-BG"/>
              </w:rPr>
              <w:t>многогодишен застрахователен договор</w:t>
            </w:r>
            <w:r w:rsidRPr="001378B9">
              <w:rPr>
                <w:rFonts w:ascii="Times New Roman" w:hAnsi="Times New Roman"/>
                <w:lang w:val="bg-BG"/>
              </w:rPr>
              <w:t xml:space="preserve"> ЕИСОУКР генерира в единния номер на полицата индекс или код, който указва по видим и разбираем начин, че полицата е многогодишна.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9847B8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9847B8">
              <w:rPr>
                <w:rFonts w:ascii="Times New Roman" w:hAnsi="Times New Roman"/>
                <w:lang w:val="bg-BG"/>
              </w:rPr>
              <w:t>Код на вид застраховка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9847B8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9847B8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9847B8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9847B8">
              <w:rPr>
                <w:rFonts w:ascii="Times New Roman" w:hAnsi="Times New Roman"/>
                <w:u w:val="single"/>
                <w:lang w:val="bg-BG"/>
              </w:rPr>
              <w:t>Код по номенклатура</w:t>
            </w:r>
            <w:r w:rsidRPr="009847B8">
              <w:rPr>
                <w:rFonts w:ascii="Times New Roman" w:hAnsi="Times New Roman"/>
                <w:lang w:val="bg-BG"/>
              </w:rPr>
              <w:t xml:space="preserve">: </w:t>
            </w:r>
          </w:p>
          <w:p w:rsidR="00725FBB" w:rsidRPr="009847B8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9847B8">
              <w:rPr>
                <w:rFonts w:ascii="Times New Roman" w:hAnsi="Times New Roman"/>
                <w:b/>
                <w:lang w:val="bg-BG"/>
              </w:rPr>
              <w:t xml:space="preserve">2 </w:t>
            </w:r>
            <w:r w:rsidRPr="009847B8">
              <w:rPr>
                <w:rFonts w:ascii="Times New Roman" w:hAnsi="Times New Roman"/>
                <w:lang w:val="bg-BG"/>
              </w:rPr>
              <w:t>- Задължителна застраховка “Злополука” на пътниците (ЗП);</w:t>
            </w:r>
          </w:p>
          <w:p w:rsidR="00412B17" w:rsidRPr="009847B8" w:rsidRDefault="00412B17" w:rsidP="00412B17">
            <w:pPr>
              <w:rPr>
                <w:rFonts w:ascii="Times New Roman" w:hAnsi="Times New Roman"/>
                <w:lang w:val="bg-BG"/>
              </w:rPr>
            </w:pPr>
            <w:r w:rsidRPr="009847B8">
              <w:rPr>
                <w:rFonts w:ascii="Times New Roman" w:hAnsi="Times New Roman"/>
                <w:b/>
                <w:lang w:val="bg-BG"/>
              </w:rPr>
              <w:t xml:space="preserve">3 </w:t>
            </w:r>
            <w:r w:rsidRPr="009847B8">
              <w:rPr>
                <w:rFonts w:ascii="Times New Roman" w:hAnsi="Times New Roman"/>
                <w:lang w:val="bg-BG"/>
              </w:rPr>
              <w:t>- Комбинирана полица “ГО” на автомобилистите и задължителна “Злополука” на пътниците в средствата за обществен превоз</w:t>
            </w:r>
          </w:p>
          <w:p w:rsidR="007A3E7B" w:rsidRPr="001378B9" w:rsidRDefault="007A3E7B" w:rsidP="007A3E7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lastRenderedPageBreak/>
              <w:t>5</w:t>
            </w:r>
            <w:r w:rsidRPr="001378B9">
              <w:rPr>
                <w:rFonts w:ascii="Times New Roman" w:hAnsi="Times New Roman"/>
                <w:lang w:val="bg-BG"/>
              </w:rPr>
              <w:t xml:space="preserve"> - Комбинирани полици, включващи ГО на автомобилистите</w:t>
            </w:r>
            <w:r>
              <w:rPr>
                <w:rFonts w:ascii="Times New Roman" w:hAnsi="Times New Roman"/>
                <w:lang w:val="bg-BG"/>
              </w:rPr>
              <w:t xml:space="preserve"> и/или </w:t>
            </w:r>
            <w:r w:rsidRPr="001378B9">
              <w:rPr>
                <w:rFonts w:ascii="Times New Roman" w:hAnsi="Times New Roman"/>
                <w:lang w:val="bg-BG"/>
              </w:rPr>
              <w:t>задължителна “Злополука” на пътниците в средствата за обществен превоз</w:t>
            </w:r>
            <w:r>
              <w:rPr>
                <w:rFonts w:ascii="Times New Roman" w:hAnsi="Times New Roman"/>
                <w:lang w:val="bg-BG"/>
              </w:rPr>
              <w:t xml:space="preserve"> и други </w:t>
            </w:r>
            <w:r w:rsidRPr="001378B9">
              <w:rPr>
                <w:rFonts w:ascii="Times New Roman" w:hAnsi="Times New Roman"/>
                <w:lang w:val="bg-BG"/>
              </w:rPr>
              <w:t>доброволни застраховки.</w:t>
            </w:r>
          </w:p>
          <w:p w:rsidR="00317190" w:rsidRPr="009847B8" w:rsidRDefault="00317190" w:rsidP="00940995">
            <w:pPr>
              <w:rPr>
                <w:rFonts w:ascii="Times New Roman" w:hAnsi="Times New Roman"/>
                <w:lang w:val="bg-BG"/>
              </w:rPr>
            </w:pPr>
          </w:p>
          <w:p w:rsidR="00317190" w:rsidRPr="009847B8" w:rsidRDefault="00317190" w:rsidP="00940995">
            <w:pPr>
              <w:rPr>
                <w:rFonts w:ascii="Times New Roman" w:hAnsi="Times New Roman"/>
                <w:lang w:val="bg-BG"/>
              </w:rPr>
            </w:pPr>
          </w:p>
          <w:p w:rsidR="00317190" w:rsidRPr="009847B8" w:rsidRDefault="00317190" w:rsidP="00317190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lastRenderedPageBreak/>
              <w:t>3.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застраховател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Код по номенклатура на застрахователите 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4.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7A3E7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и час на </w:t>
            </w:r>
            <w:r w:rsidR="00317190" w:rsidRPr="00FC211A">
              <w:rPr>
                <w:rFonts w:ascii="Times New Roman" w:hAnsi="Times New Roman"/>
                <w:lang w:val="bg-BG"/>
              </w:rPr>
              <w:t>генериране в ЕИСОУКР</w:t>
            </w:r>
            <w:r w:rsidR="00CD6384">
              <w:rPr>
                <w:rFonts w:ascii="Times New Roman" w:hAnsi="Times New Roman"/>
                <w:lang w:val="bg-BG"/>
              </w:rPr>
              <w:t xml:space="preserve"> </w:t>
            </w:r>
            <w:r w:rsidRPr="001378B9">
              <w:rPr>
                <w:rFonts w:ascii="Times New Roman" w:hAnsi="Times New Roman"/>
                <w:lang w:val="bg-BG"/>
              </w:rPr>
              <w:t>на договора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задължително. Полето се попълва автоматично от ЕИСОУКР.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725FBB" w:rsidRPr="001378B9" w:rsidRDefault="00D262C5" w:rsidP="00FC211A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по всички полици, които се сключват чрез ЕИСОУКР.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strike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7B" w:rsidRPr="004131EE" w:rsidRDefault="00BB5C7B" w:rsidP="00FC211A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5.</w:t>
            </w:r>
          </w:p>
          <w:p w:rsidR="00FC211A" w:rsidRPr="004131EE" w:rsidRDefault="00FC211A" w:rsidP="00FC211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11A" w:rsidRPr="00FC211A" w:rsidRDefault="00FC211A" w:rsidP="00FC211A">
            <w:pPr>
              <w:rPr>
                <w:rFonts w:ascii="Times New Roman" w:hAnsi="Times New Roman"/>
                <w:lang w:val="bg-BG"/>
              </w:rPr>
            </w:pPr>
            <w:r w:rsidRPr="00FC211A">
              <w:rPr>
                <w:rFonts w:ascii="Times New Roman" w:hAnsi="Times New Roman"/>
                <w:lang w:val="bg-BG"/>
              </w:rPr>
              <w:t>Дата и час на сключване на договора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11A" w:rsidRPr="00FC211A" w:rsidRDefault="00FC211A" w:rsidP="00FC211A">
            <w:pPr>
              <w:rPr>
                <w:rFonts w:ascii="Times New Roman" w:hAnsi="Times New Roman"/>
                <w:lang w:val="bg-BG"/>
              </w:rPr>
            </w:pPr>
            <w:r w:rsidRPr="00FC211A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11A" w:rsidRPr="00FC211A" w:rsidRDefault="00FC211A" w:rsidP="00FC211A">
            <w:pPr>
              <w:rPr>
                <w:rFonts w:ascii="Times New Roman" w:hAnsi="Times New Roman"/>
                <w:b/>
                <w:lang w:val="bg-BG"/>
              </w:rPr>
            </w:pPr>
            <w:r w:rsidRPr="00FC211A">
              <w:rPr>
                <w:rFonts w:ascii="Times New Roman" w:hAnsi="Times New Roman"/>
                <w:b/>
                <w:lang w:val="bg-BG"/>
              </w:rPr>
              <w:t>Полето се попълва от застрахователя при присъствено сключване на договора.</w:t>
            </w:r>
          </w:p>
          <w:p w:rsidR="00FC211A" w:rsidRPr="00FC211A" w:rsidRDefault="00FC211A" w:rsidP="00FC211A">
            <w:pPr>
              <w:rPr>
                <w:rFonts w:ascii="Times New Roman" w:hAnsi="Times New Roman"/>
                <w:lang w:val="bg-BG"/>
              </w:rPr>
            </w:pPr>
          </w:p>
          <w:p w:rsidR="00FC211A" w:rsidRPr="00FC211A" w:rsidRDefault="00FC211A" w:rsidP="00FC211A">
            <w:pPr>
              <w:rPr>
                <w:rFonts w:ascii="Times New Roman" w:hAnsi="Times New Roman"/>
                <w:lang w:val="bg-BG"/>
              </w:rPr>
            </w:pPr>
          </w:p>
          <w:p w:rsidR="00FC211A" w:rsidRPr="008F530C" w:rsidRDefault="00FC211A" w:rsidP="00FC211A">
            <w:pPr>
              <w:rPr>
                <w:rFonts w:ascii="Times New Roman" w:hAnsi="Times New Roman"/>
                <w:lang w:val="bg-BG"/>
              </w:rPr>
            </w:pPr>
            <w:r w:rsidRPr="00FC211A">
              <w:rPr>
                <w:rFonts w:ascii="Times New Roman" w:hAnsi="Times New Roman"/>
                <w:lang w:val="bg-BG"/>
              </w:rPr>
              <w:t>Датата и часа за сключване, отразени в полицата, задължително трябва да съвпадат с датата и часа на сключване на полицата, отразени в ЕИСОУКР.</w:t>
            </w:r>
          </w:p>
          <w:p w:rsidR="00FC211A" w:rsidRPr="00FC211A" w:rsidRDefault="00FC211A" w:rsidP="00FC211A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6.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Начална дата и час на покритие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не се попълва задължително от застрахователя. 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</w:p>
          <w:p w:rsidR="00EF4EFC" w:rsidRPr="001378B9" w:rsidRDefault="00EF4EFC" w:rsidP="00EF4EFC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Началната дата и час на покритие може да не съвпада с Дата и час на сключване на договора; </w:t>
            </w:r>
          </w:p>
          <w:p w:rsidR="00EF4EFC" w:rsidRPr="001378B9" w:rsidRDefault="00EF4EFC" w:rsidP="00EF4EFC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 Начална дата и час на покритието трябва да съответстват на началната дата и час на покритие, отбелязани в полицата.</w:t>
            </w:r>
          </w:p>
          <w:p w:rsidR="00EF4EFC" w:rsidRPr="001378B9" w:rsidRDefault="00EF4EFC" w:rsidP="00EF4EFC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3. ЕИСОУКР не допуска въвеждане на дата и час на покритие преди датата и часа на сключване (генериране) на договора. 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7.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Крайна дата и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>час  на</w:t>
            </w:r>
            <w:proofErr w:type="gramEnd"/>
            <w:r w:rsidRPr="001378B9">
              <w:rPr>
                <w:rFonts w:ascii="Times New Roman" w:hAnsi="Times New Roman"/>
                <w:lang w:val="bg-BG"/>
              </w:rPr>
              <w:t xml:space="preserve"> покритие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5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не се попълва задължително от застрахователя.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Крайната дата и час на покритието трябва да съответстват на крайната дата и час на покритие, отбелязани в полицата.</w:t>
            </w:r>
          </w:p>
          <w:p w:rsidR="00725FBB" w:rsidRPr="001378B9" w:rsidRDefault="00725FBB" w:rsidP="00EF4EFC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8.</w:t>
            </w:r>
          </w:p>
          <w:p w:rsidR="00FC211A" w:rsidRPr="004131EE" w:rsidRDefault="00FC211A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11A" w:rsidRPr="001378B9" w:rsidRDefault="00FC211A" w:rsidP="0094099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Крайна дата и час на застрахователния договор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11A" w:rsidRPr="001378B9" w:rsidRDefault="00FC211A" w:rsidP="0094099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5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11A" w:rsidRDefault="00FC211A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FC211A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</w:t>
            </w:r>
            <w:r w:rsidRPr="00FC211A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FC211A" w:rsidRPr="00FC211A" w:rsidRDefault="00FC211A" w:rsidP="00940995">
            <w:pPr>
              <w:rPr>
                <w:rFonts w:ascii="Times New Roman" w:hAnsi="Times New Roman"/>
                <w:lang w:val="bg-BG"/>
              </w:rPr>
            </w:pPr>
            <w:r w:rsidRPr="00FC211A">
              <w:rPr>
                <w:rFonts w:ascii="Times New Roman" w:hAnsi="Times New Roman"/>
                <w:lang w:val="bg-BG"/>
              </w:rPr>
              <w:t>Крайната дата и час на договора трябва да съответстват на крайната дата и час на договора, отбелязани в полицата.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9.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Превозвач (Застраховащ)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FC211A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 (Юридическо лице</w:t>
            </w:r>
            <w:r w:rsidR="00EF4EFC">
              <w:rPr>
                <w:rFonts w:ascii="Times New Roman" w:hAnsi="Times New Roman"/>
                <w:lang w:val="bg-BG"/>
              </w:rPr>
              <w:t>,</w:t>
            </w:r>
            <w:r w:rsidRPr="001378B9">
              <w:rPr>
                <w:rFonts w:ascii="Times New Roman" w:hAnsi="Times New Roman"/>
                <w:lang w:val="bg-BG"/>
              </w:rPr>
              <w:t xml:space="preserve"> ЕТ)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EF4EFC" w:rsidP="00EF4EFC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лицето: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</w:t>
            </w:r>
            <w:r w:rsidRPr="001378B9">
              <w:rPr>
                <w:rFonts w:ascii="Times New Roman" w:hAnsi="Times New Roman"/>
                <w:lang w:val="bg-BG"/>
              </w:rPr>
              <w:tab/>
              <w:t xml:space="preserve">ЮЛ </w:t>
            </w:r>
          </w:p>
          <w:p w:rsidR="00725FBB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</w:t>
            </w:r>
            <w:r w:rsidRPr="001378B9">
              <w:rPr>
                <w:rFonts w:ascii="Times New Roman" w:hAnsi="Times New Roman"/>
                <w:lang w:val="bg-BG"/>
              </w:rPr>
              <w:tab/>
              <w:t>ЕТ</w:t>
            </w:r>
          </w:p>
          <w:p w:rsidR="00EF4EFC" w:rsidRPr="00EF4EFC" w:rsidRDefault="00EF4EFC" w:rsidP="00EF4EFC">
            <w:pPr>
              <w:jc w:val="both"/>
              <w:rPr>
                <w:rFonts w:ascii="Times New Roman" w:hAnsi="Times New Roman"/>
                <w:lang w:val="bg-BG"/>
              </w:rPr>
            </w:pPr>
            <w:r w:rsidRPr="00EF4EFC">
              <w:rPr>
                <w:rFonts w:ascii="Times New Roman" w:hAnsi="Times New Roman"/>
                <w:lang w:val="bg-BG"/>
              </w:rPr>
              <w:t>Застраховащ е лицето, което е страна по застрахователния договор с всички данни, които се вписват в полицата, съгласно действащата нормативна уредба.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10.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FC211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Фирма на превозвача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</w:t>
            </w:r>
            <w:r w:rsidR="00281009">
              <w:rPr>
                <w:rFonts w:ascii="Times New Roman" w:hAnsi="Times New Roman"/>
                <w:b/>
                <w:lang w:val="bg-BG"/>
              </w:rPr>
              <w:t xml:space="preserve"> от застрахователя</w:t>
            </w:r>
          </w:p>
          <w:p w:rsidR="00681F1C" w:rsidRDefault="00681F1C" w:rsidP="00681F1C">
            <w:pPr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 ЮЛ или ЕТ - </w:t>
            </w:r>
            <w:r w:rsidR="00725FBB" w:rsidRPr="001378B9">
              <w:rPr>
                <w:rFonts w:ascii="Times New Roman" w:hAnsi="Times New Roman"/>
                <w:lang w:val="bg-BG"/>
              </w:rPr>
              <w:t xml:space="preserve">Фирма </w:t>
            </w:r>
            <w:r>
              <w:rPr>
                <w:rFonts w:ascii="Times New Roman" w:hAnsi="Times New Roman"/>
                <w:lang w:val="bg-BG"/>
              </w:rPr>
              <w:t>съгласно регистрация;</w:t>
            </w:r>
          </w:p>
          <w:p w:rsidR="00725FBB" w:rsidRPr="001378B9" w:rsidRDefault="00725FBB" w:rsidP="00FC211A">
            <w:pPr>
              <w:jc w:val="both"/>
              <w:rPr>
                <w:rFonts w:ascii="Times New Roman" w:hAnsi="Times New Roman"/>
                <w:lang w:val="bg-BG"/>
              </w:rPr>
            </w:pPr>
          </w:p>
        </w:tc>
      </w:tr>
      <w:tr w:rsidR="004131EE" w:rsidRPr="00551D32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11.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DA4528" w:rsidP="00334EF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Тип на идентификатора </w:t>
            </w:r>
            <w:r w:rsidRPr="001378B9">
              <w:rPr>
                <w:rFonts w:ascii="Times New Roman" w:hAnsi="Times New Roman"/>
                <w:i/>
                <w:lang w:val="bg-BG"/>
              </w:rPr>
              <w:t>(ЕИК/БУЛСТАТ)</w:t>
            </w:r>
            <w:r w:rsidRPr="001378B9">
              <w:rPr>
                <w:rFonts w:ascii="Times New Roman" w:hAnsi="Times New Roman"/>
                <w:lang w:val="bg-BG"/>
              </w:rPr>
              <w:t xml:space="preserve"> на </w:t>
            </w:r>
            <w:r w:rsidRPr="001378B9">
              <w:rPr>
                <w:rFonts w:ascii="Times New Roman" w:hAnsi="Times New Roman"/>
                <w:lang w:val="bg-BG"/>
              </w:rPr>
              <w:lastRenderedPageBreak/>
              <w:t>застраховащия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lastRenderedPageBreak/>
              <w:t>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тип на идентификатор на лице:</w:t>
            </w:r>
          </w:p>
          <w:p w:rsidR="00DA4528" w:rsidRPr="001378B9" w:rsidRDefault="00DA4528" w:rsidP="00DA4528">
            <w:pPr>
              <w:shd w:val="clear" w:color="auto" w:fill="FFFFFF" w:themeFill="background1"/>
              <w:rPr>
                <w:rFonts w:ascii="Times New Roman" w:hAnsi="Times New Roman"/>
                <w:sz w:val="24"/>
                <w:lang w:val="bg-BG"/>
              </w:rPr>
            </w:pPr>
            <w:r w:rsidRPr="001378B9">
              <w:rPr>
                <w:rFonts w:ascii="Times New Roman" w:hAnsi="Times New Roman"/>
                <w:sz w:val="24"/>
                <w:lang w:val="bg-BG"/>
              </w:rPr>
              <w:lastRenderedPageBreak/>
              <w:t>3 – ЕИК/БУЛСТАТ</w:t>
            </w:r>
          </w:p>
          <w:p w:rsidR="00725FBB" w:rsidRPr="001378B9" w:rsidRDefault="00725FBB" w:rsidP="00433C5C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lastRenderedPageBreak/>
              <w:t>12.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4528" w:rsidRPr="001378B9" w:rsidRDefault="00DA4528" w:rsidP="00DA4528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Данни за Типа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идентификатор </w:t>
            </w:r>
            <w:proofErr w:type="gramEnd"/>
          </w:p>
          <w:p w:rsidR="00725FBB" w:rsidRPr="001378B9" w:rsidRDefault="00DA4528" w:rsidP="00334EF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i/>
                <w:lang w:val="bg-BG"/>
              </w:rPr>
              <w:t>(ЕИК/БУЛСТАТ)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</w:t>
            </w: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293088" w:rsidRPr="001378B9" w:rsidRDefault="00293088" w:rsidP="00293088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Попълването на данни включва:</w:t>
            </w:r>
          </w:p>
          <w:p w:rsidR="00293088" w:rsidRPr="001378B9" w:rsidRDefault="00293088" w:rsidP="00293088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- 9 символа за ЕИК или Булстат;</w:t>
            </w:r>
          </w:p>
          <w:p w:rsidR="00293088" w:rsidRPr="001378B9" w:rsidRDefault="00293088" w:rsidP="00293088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- 13 символа за клон на юридическо лице;</w:t>
            </w:r>
          </w:p>
          <w:p w:rsidR="00725FBB" w:rsidRPr="00293088" w:rsidRDefault="00725FBB" w:rsidP="00940995">
            <w:pPr>
              <w:rPr>
                <w:rFonts w:ascii="Times New Roman" w:hAnsi="Times New Roman"/>
                <w:strike/>
                <w:color w:val="00B050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13.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5B6CB8" w:rsidP="00940995">
            <w:pPr>
              <w:rPr>
                <w:rFonts w:ascii="Times New Roman" w:hAnsi="Times New Roman"/>
                <w:lang w:val="bg-BG"/>
              </w:rPr>
            </w:pPr>
            <w:hyperlink w:anchor="_Полица_–_Гражданска" w:history="1">
              <w:r w:rsidR="00725FBB" w:rsidRPr="001378B9">
                <w:rPr>
                  <w:rStyle w:val="Hyperlink"/>
                  <w:rFonts w:ascii="Times New Roman" w:hAnsi="Times New Roman"/>
                  <w:lang w:val="bg-BG"/>
                </w:rPr>
                <w:t>Адрес</w:t>
              </w:r>
            </w:hyperlink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088" w:rsidRPr="001F614C" w:rsidRDefault="00725FBB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Pr="001F614C">
              <w:rPr>
                <w:rFonts w:ascii="Times New Roman" w:hAnsi="Times New Roman"/>
                <w:b/>
                <w:lang w:val="bg-BG"/>
              </w:rPr>
              <w:t xml:space="preserve">задължително от </w:t>
            </w:r>
            <w:r w:rsidR="00293088" w:rsidRPr="001F614C">
              <w:rPr>
                <w:rFonts w:ascii="Times New Roman" w:hAnsi="Times New Roman"/>
                <w:b/>
                <w:lang w:val="bg-BG"/>
              </w:rPr>
              <w:t>застрахователя:</w:t>
            </w:r>
          </w:p>
          <w:p w:rsidR="00CE17E4" w:rsidRPr="001F614C" w:rsidRDefault="00293088" w:rsidP="00940995">
            <w:pPr>
              <w:rPr>
                <w:rFonts w:ascii="Times New Roman" w:hAnsi="Times New Roman"/>
                <w:b/>
                <w:lang w:val="bg-BG"/>
              </w:rPr>
            </w:pPr>
            <w:r w:rsidRPr="001F614C">
              <w:rPr>
                <w:rFonts w:ascii="Times New Roman" w:hAnsi="Times New Roman"/>
                <w:b/>
                <w:lang w:val="bg-BG"/>
              </w:rPr>
              <w:t>За ЮЛ или ЕТ</w:t>
            </w:r>
            <w:r w:rsidR="00A73232" w:rsidRPr="001F614C">
              <w:rPr>
                <w:rFonts w:ascii="Times New Roman" w:hAnsi="Times New Roman"/>
                <w:b/>
                <w:lang w:val="bg-BG"/>
              </w:rPr>
              <w:t xml:space="preserve"> – адрес на управление</w:t>
            </w:r>
            <w:r w:rsidRPr="001F614C">
              <w:rPr>
                <w:rFonts w:ascii="Times New Roman" w:hAnsi="Times New Roman"/>
                <w:b/>
                <w:lang w:val="bg-BG"/>
              </w:rPr>
              <w:t xml:space="preserve"> съгласно регистрация на ЮЛ</w:t>
            </w:r>
            <w:r w:rsidR="00CE17E4" w:rsidRPr="001F614C">
              <w:rPr>
                <w:rFonts w:ascii="Times New Roman" w:hAnsi="Times New Roman"/>
                <w:b/>
                <w:lang w:val="bg-BG"/>
              </w:rPr>
              <w:t>/ЕТ;</w:t>
            </w:r>
          </w:p>
          <w:p w:rsidR="00725FBB" w:rsidRPr="001378B9" w:rsidRDefault="00725FBB" w:rsidP="001F614C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14.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за кореспонденция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5B6CB8" w:rsidP="00940995">
            <w:pPr>
              <w:rPr>
                <w:rFonts w:ascii="Times New Roman" w:hAnsi="Times New Roman"/>
                <w:lang w:val="bg-BG"/>
              </w:rPr>
            </w:pPr>
            <w:hyperlink w:anchor="_Полица_–_Гражданска" w:history="1">
              <w:r w:rsidR="00725FBB" w:rsidRPr="001378B9">
                <w:rPr>
                  <w:rStyle w:val="Hyperlink"/>
                  <w:rFonts w:ascii="Times New Roman" w:hAnsi="Times New Roman"/>
                  <w:lang w:val="bg-BG"/>
                </w:rPr>
                <w:t>Адрес</w:t>
              </w:r>
            </w:hyperlink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Полето </w:t>
            </w:r>
            <w:r w:rsidR="00CE17E4" w:rsidRPr="001F614C">
              <w:rPr>
                <w:rFonts w:ascii="Times New Roman" w:hAnsi="Times New Roman"/>
                <w:lang w:val="bg-BG"/>
              </w:rPr>
              <w:t xml:space="preserve">се попълва от застрахователя, когато адресът за кореспонденция, предоставен от застраховащия е </w:t>
            </w:r>
            <w:r w:rsidR="002A6837">
              <w:rPr>
                <w:rFonts w:ascii="Times New Roman" w:hAnsi="Times New Roman"/>
                <w:lang w:val="bg-BG"/>
              </w:rPr>
              <w:t>различен от адреса в поле</w:t>
            </w:r>
            <w:r w:rsidR="00CE17E4" w:rsidRPr="001F614C">
              <w:rPr>
                <w:rFonts w:ascii="Times New Roman" w:hAnsi="Times New Roman"/>
                <w:lang w:val="bg-BG"/>
              </w:rPr>
              <w:t xml:space="preserve"> 1</w:t>
            </w:r>
            <w:r w:rsidR="00547E5D">
              <w:rPr>
                <w:rFonts w:ascii="Times New Roman" w:hAnsi="Times New Roman"/>
                <w:lang w:val="bg-BG"/>
              </w:rPr>
              <w:t>3</w:t>
            </w:r>
            <w:r w:rsidR="00CE17E4" w:rsidRPr="001F614C">
              <w:rPr>
                <w:rFonts w:ascii="Times New Roman" w:hAnsi="Times New Roman"/>
                <w:lang w:val="bg-BG"/>
              </w:rPr>
              <w:t>.</w:t>
            </w:r>
          </w:p>
          <w:p w:rsidR="00725FBB" w:rsidRPr="00CE17E4" w:rsidRDefault="00725FBB" w:rsidP="00940995">
            <w:pPr>
              <w:rPr>
                <w:rFonts w:ascii="Times New Roman" w:hAnsi="Times New Roman"/>
                <w:strike/>
                <w:color w:val="00B050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15.</w:t>
            </w:r>
          </w:p>
          <w:p w:rsidR="00725FBB" w:rsidRPr="004131EE" w:rsidRDefault="00725FBB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Тип на премия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FBB" w:rsidRPr="0011692D" w:rsidRDefault="00D2469A" w:rsidP="00940995">
            <w:pPr>
              <w:rPr>
                <w:rFonts w:ascii="Times New Roman" w:hAnsi="Times New Roman"/>
                <w:lang w:val="bg-BG"/>
              </w:rPr>
            </w:pPr>
            <w:r w:rsidRPr="0011692D">
              <w:rPr>
                <w:rFonts w:ascii="Times New Roman" w:hAnsi="Times New Roman"/>
                <w:lang w:val="bg-BG"/>
              </w:rPr>
              <w:t>Полето се попълва задължително от застрахователя п</w:t>
            </w:r>
            <w:r w:rsidR="00725FBB" w:rsidRPr="0011692D">
              <w:rPr>
                <w:rFonts w:ascii="Times New Roman" w:hAnsi="Times New Roman"/>
                <w:lang w:val="bg-BG"/>
              </w:rPr>
              <w:t xml:space="preserve">о номенклатура за тип на премията, според начина на определянето </w:t>
            </w:r>
            <w:r w:rsidR="00465BBE" w:rsidRPr="0011692D">
              <w:rPr>
                <w:rFonts w:ascii="Times New Roman" w:hAnsi="Times New Roman"/>
                <w:lang w:val="bg-BG"/>
              </w:rPr>
              <w:t>й</w:t>
            </w:r>
            <w:r w:rsidR="00725FBB" w:rsidRPr="0011692D">
              <w:rPr>
                <w:rFonts w:ascii="Times New Roman" w:hAnsi="Times New Roman"/>
                <w:lang w:val="bg-BG"/>
              </w:rPr>
              <w:t>:</w:t>
            </w:r>
          </w:p>
          <w:p w:rsidR="00725FBB" w:rsidRPr="0011692D" w:rsidRDefault="00725FBB" w:rsidP="00940995">
            <w:pPr>
              <w:rPr>
                <w:rFonts w:ascii="Times New Roman" w:hAnsi="Times New Roman"/>
                <w:lang w:val="bg-BG"/>
              </w:rPr>
            </w:pPr>
          </w:p>
          <w:p w:rsidR="00725FBB" w:rsidRPr="001378B9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1 - на база на вид ПС и </w:t>
            </w:r>
          </w:p>
          <w:p w:rsidR="00725FBB" w:rsidRPr="001378B9" w:rsidDel="005529D7" w:rsidRDefault="00725FBB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2 - на база на реализиран</w:t>
            </w:r>
            <w:r w:rsidR="00444302">
              <w:rPr>
                <w:rFonts w:ascii="Times New Roman" w:hAnsi="Times New Roman"/>
                <w:lang w:val="bg-BG"/>
              </w:rPr>
              <w:t xml:space="preserve">и от превозвача приходи от </w:t>
            </w:r>
            <w:proofErr w:type="spellStart"/>
            <w:r w:rsidR="00444302">
              <w:rPr>
                <w:rFonts w:ascii="Times New Roman" w:hAnsi="Times New Roman"/>
                <w:lang w:val="bg-BG"/>
              </w:rPr>
              <w:t>превозваческата</w:t>
            </w:r>
            <w:proofErr w:type="spellEnd"/>
            <w:r w:rsidR="00444302">
              <w:rPr>
                <w:rFonts w:ascii="Times New Roman" w:hAnsi="Times New Roman"/>
                <w:lang w:val="bg-BG"/>
              </w:rPr>
              <w:t xml:space="preserve"> дейност.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D2469A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16.</w:t>
            </w:r>
          </w:p>
          <w:p w:rsidR="00D2469A" w:rsidRPr="004131EE" w:rsidRDefault="00D2469A" w:rsidP="00D2469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D2469A" w:rsidP="00D2469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Брой застраховани 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69A" w:rsidRPr="001378B9" w:rsidRDefault="00D2469A" w:rsidP="00D2469A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625B" w:rsidRPr="00B56F11" w:rsidRDefault="00D2469A" w:rsidP="00D2469A">
            <w:pPr>
              <w:rPr>
                <w:rFonts w:ascii="Times New Roman" w:hAnsi="Times New Roman"/>
                <w:lang w:val="bg-BG"/>
              </w:rPr>
            </w:pPr>
            <w:r w:rsidRPr="00B56F11">
              <w:rPr>
                <w:rFonts w:ascii="Times New Roman" w:hAnsi="Times New Roman"/>
                <w:lang w:val="bg-BG"/>
              </w:rPr>
              <w:t>Полето се попълва задължително от застрахователя</w:t>
            </w:r>
            <w:r w:rsidR="0029625B" w:rsidRPr="00B56F11">
              <w:rPr>
                <w:rFonts w:ascii="Times New Roman" w:hAnsi="Times New Roman"/>
                <w:lang w:val="bg-BG"/>
              </w:rPr>
              <w:t>:</w:t>
            </w:r>
          </w:p>
          <w:p w:rsidR="006B384E" w:rsidRPr="00B56F11" w:rsidRDefault="0029625B" w:rsidP="00D2469A">
            <w:pPr>
              <w:rPr>
                <w:rFonts w:ascii="Times New Roman" w:hAnsi="Times New Roman"/>
                <w:lang w:val="bg-BG"/>
              </w:rPr>
            </w:pPr>
            <w:r w:rsidRPr="00B56F11">
              <w:rPr>
                <w:rFonts w:ascii="Times New Roman" w:hAnsi="Times New Roman"/>
                <w:lang w:val="bg-BG"/>
              </w:rPr>
              <w:t>За всяко ПС</w:t>
            </w:r>
            <w:r w:rsidR="006B384E" w:rsidRPr="00B56F11">
              <w:rPr>
                <w:rFonts w:ascii="Times New Roman" w:hAnsi="Times New Roman"/>
                <w:lang w:val="bg-BG"/>
              </w:rPr>
              <w:t>,</w:t>
            </w:r>
            <w:r w:rsidRPr="00B56F11">
              <w:rPr>
                <w:rFonts w:ascii="Times New Roman" w:hAnsi="Times New Roman"/>
                <w:lang w:val="bg-BG"/>
              </w:rPr>
              <w:t xml:space="preserve"> регистрирано по </w:t>
            </w:r>
            <w:proofErr w:type="spellStart"/>
            <w:r w:rsidRPr="00B56F11">
              <w:rPr>
                <w:rFonts w:ascii="Times New Roman" w:hAnsi="Times New Roman"/>
                <w:lang w:val="bg-BG"/>
              </w:rPr>
              <w:t>ЗДвП</w:t>
            </w:r>
            <w:proofErr w:type="spellEnd"/>
            <w:r w:rsidR="006B384E" w:rsidRPr="00B56F11">
              <w:rPr>
                <w:rFonts w:ascii="Times New Roman" w:hAnsi="Times New Roman"/>
                <w:lang w:val="bg-BG"/>
              </w:rPr>
              <w:t>,</w:t>
            </w:r>
            <w:r w:rsidRPr="00B56F11">
              <w:rPr>
                <w:rFonts w:ascii="Times New Roman" w:hAnsi="Times New Roman"/>
                <w:lang w:val="bg-BG"/>
              </w:rPr>
              <w:t xml:space="preserve"> се подава номер на регистрационна табела</w:t>
            </w:r>
            <w:r w:rsidR="006B384E" w:rsidRPr="00B56F11">
              <w:rPr>
                <w:rFonts w:ascii="Times New Roman" w:hAnsi="Times New Roman"/>
                <w:lang w:val="bg-BG"/>
              </w:rPr>
              <w:t>;</w:t>
            </w:r>
          </w:p>
          <w:p w:rsidR="00D2469A" w:rsidRPr="001378B9" w:rsidRDefault="006B384E" w:rsidP="00B56F11">
            <w:pPr>
              <w:rPr>
                <w:rFonts w:ascii="Times New Roman" w:hAnsi="Times New Roman"/>
                <w:lang w:val="bg-BG"/>
              </w:rPr>
            </w:pPr>
            <w:r w:rsidRPr="00B56F11">
              <w:rPr>
                <w:rFonts w:ascii="Times New Roman" w:hAnsi="Times New Roman"/>
                <w:lang w:val="bg-BG"/>
              </w:rPr>
              <w:t xml:space="preserve">За </w:t>
            </w:r>
            <w:r w:rsidR="00416ACB" w:rsidRPr="00B56F11">
              <w:rPr>
                <w:rFonts w:ascii="Times New Roman" w:hAnsi="Times New Roman"/>
                <w:lang w:val="bg-BG"/>
              </w:rPr>
              <w:t>трамвай или тролейбус</w:t>
            </w:r>
            <w:r w:rsidRPr="00B56F11">
              <w:rPr>
                <w:rFonts w:ascii="Times New Roman" w:hAnsi="Times New Roman"/>
                <w:lang w:val="bg-BG"/>
              </w:rPr>
              <w:t xml:space="preserve"> се подава вид съгласно номенклатура и </w:t>
            </w:r>
            <w:r w:rsidR="009C6FBE" w:rsidRPr="00B56F11">
              <w:rPr>
                <w:rFonts w:ascii="Times New Roman" w:hAnsi="Times New Roman"/>
                <w:lang w:val="bg-BG"/>
              </w:rPr>
              <w:t>инвентарен номер</w:t>
            </w:r>
            <w:r w:rsidRPr="00B56F11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7B" w:rsidRPr="004131EE" w:rsidRDefault="00BB5C7B" w:rsidP="00D2469A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17.</w:t>
            </w:r>
          </w:p>
          <w:p w:rsidR="0046454E" w:rsidRPr="004131EE" w:rsidRDefault="0046454E" w:rsidP="00D2469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54E" w:rsidRPr="0046454E" w:rsidRDefault="0046454E" w:rsidP="00BB3E74">
            <w:pPr>
              <w:rPr>
                <w:rFonts w:ascii="Times New Roman" w:hAnsi="Times New Roman"/>
                <w:lang w:val="bg-BG"/>
              </w:rPr>
            </w:pPr>
            <w:r w:rsidRPr="0046454E">
              <w:rPr>
                <w:rFonts w:ascii="Times New Roman" w:hAnsi="Times New Roman"/>
                <w:lang w:val="bg-BG"/>
              </w:rPr>
              <w:t>Регистрационен номер (номер на регистрационна табела)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54E" w:rsidRPr="0046454E" w:rsidRDefault="0046454E" w:rsidP="00BB3E74">
            <w:pPr>
              <w:rPr>
                <w:rFonts w:ascii="Times New Roman" w:hAnsi="Times New Roman"/>
                <w:lang w:val="bg-BG"/>
              </w:rPr>
            </w:pPr>
            <w:r w:rsidRPr="0046454E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4E86" w:rsidRDefault="00C04E86" w:rsidP="00D2469A">
            <w:pPr>
              <w:rPr>
                <w:rFonts w:ascii="Times New Roman" w:hAnsi="Times New Roman"/>
                <w:lang w:val="bg-BG"/>
              </w:rPr>
            </w:pPr>
            <w:r w:rsidRPr="00F42579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застрахователя при следните </w:t>
            </w:r>
            <w:proofErr w:type="gramStart"/>
            <w:r w:rsidRPr="00F42579">
              <w:rPr>
                <w:rFonts w:ascii="Times New Roman" w:hAnsi="Times New Roman"/>
                <w:b/>
                <w:lang w:val="bg-BG"/>
              </w:rPr>
              <w:t>условия</w:t>
            </w:r>
            <w:r>
              <w:rPr>
                <w:rFonts w:ascii="Times New Roman" w:hAnsi="Times New Roman"/>
                <w:lang w:val="bg-BG"/>
              </w:rPr>
              <w:t xml:space="preserve">: </w:t>
            </w:r>
            <w:proofErr w:type="gramEnd"/>
          </w:p>
          <w:p w:rsidR="0046454E" w:rsidRDefault="00C04E86" w:rsidP="00D2469A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 превозни средства, </w:t>
            </w:r>
            <w:r w:rsidR="0046454E">
              <w:rPr>
                <w:rFonts w:ascii="Times New Roman" w:hAnsi="Times New Roman"/>
                <w:lang w:val="bg-BG"/>
              </w:rPr>
              <w:t xml:space="preserve">регистрирани по </w:t>
            </w:r>
            <w:proofErr w:type="spellStart"/>
            <w:r w:rsidR="0046454E">
              <w:rPr>
                <w:rFonts w:ascii="Times New Roman" w:hAnsi="Times New Roman"/>
                <w:lang w:val="bg-BG"/>
              </w:rPr>
              <w:t>ЗДвП</w:t>
            </w:r>
            <w:proofErr w:type="spellEnd"/>
            <w:r>
              <w:rPr>
                <w:rFonts w:ascii="Times New Roman" w:hAnsi="Times New Roman"/>
                <w:lang w:val="bg-BG"/>
              </w:rPr>
              <w:t>, се попълва номер на регистрационна табела</w:t>
            </w:r>
            <w:r w:rsidR="0046454E">
              <w:rPr>
                <w:rFonts w:ascii="Times New Roman" w:hAnsi="Times New Roman"/>
                <w:lang w:val="bg-BG"/>
              </w:rPr>
              <w:t>.</w:t>
            </w:r>
          </w:p>
          <w:p w:rsidR="00970A84" w:rsidRPr="00B56F11" w:rsidRDefault="00970A84" w:rsidP="00970A84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 трамвай,</w:t>
            </w:r>
            <w:r w:rsidRPr="00970A84">
              <w:rPr>
                <w:rFonts w:ascii="Times New Roman" w:hAnsi="Times New Roman"/>
                <w:lang w:val="bg-BG"/>
              </w:rPr>
              <w:t xml:space="preserve"> тролейбус или друго превозно средство, което не подлежи на регистрация по </w:t>
            </w:r>
            <w:proofErr w:type="spellStart"/>
            <w:r w:rsidRPr="00970A84">
              <w:rPr>
                <w:rFonts w:ascii="Times New Roman" w:hAnsi="Times New Roman"/>
                <w:lang w:val="bg-BG"/>
              </w:rPr>
              <w:t>ЗДвП</w:t>
            </w:r>
            <w:proofErr w:type="spellEnd"/>
            <w:r w:rsidR="00C04E86">
              <w:rPr>
                <w:rFonts w:ascii="Times New Roman" w:hAnsi="Times New Roman"/>
                <w:lang w:val="bg-BG"/>
              </w:rPr>
              <w:t>,</w:t>
            </w:r>
            <w:r w:rsidRPr="00970A84">
              <w:rPr>
                <w:rFonts w:ascii="Times New Roman" w:hAnsi="Times New Roman"/>
                <w:lang w:val="bg-BG"/>
              </w:rPr>
              <w:t xml:space="preserve"> застрахователят вписва инвентарен номер на ПС или други подобни идентифициращи номера.  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F70" w:rsidRPr="004131EE" w:rsidRDefault="00F42579" w:rsidP="00D2469A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</w:rPr>
              <w:t>18</w:t>
            </w:r>
            <w:r w:rsidRPr="004131EE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F70" w:rsidRPr="001378B9" w:rsidRDefault="004B2F70" w:rsidP="004B2F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рама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F70" w:rsidRPr="001378B9" w:rsidRDefault="004B2F70" w:rsidP="004B2F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579" w:rsidRDefault="00F42579" w:rsidP="00F42579">
            <w:pPr>
              <w:rPr>
                <w:rFonts w:ascii="Times New Roman" w:hAnsi="Times New Roman"/>
                <w:lang w:val="bg-BG"/>
              </w:rPr>
            </w:pPr>
            <w:r w:rsidRPr="00F42579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застрахователя при следните </w:t>
            </w:r>
            <w:proofErr w:type="gramStart"/>
            <w:r w:rsidRPr="00F42579">
              <w:rPr>
                <w:rFonts w:ascii="Times New Roman" w:hAnsi="Times New Roman"/>
                <w:b/>
                <w:lang w:val="bg-BG"/>
              </w:rPr>
              <w:t>условия</w:t>
            </w:r>
            <w:r>
              <w:rPr>
                <w:rFonts w:ascii="Times New Roman" w:hAnsi="Times New Roman"/>
                <w:lang w:val="bg-BG"/>
              </w:rPr>
              <w:t xml:space="preserve">: </w:t>
            </w:r>
            <w:proofErr w:type="gramEnd"/>
          </w:p>
          <w:p w:rsidR="004B2F70" w:rsidRPr="00BE4382" w:rsidRDefault="004B2F70" w:rsidP="004B2F70">
            <w:pPr>
              <w:rPr>
                <w:rFonts w:ascii="Times New Roman" w:hAnsi="Times New Roman"/>
                <w:highlight w:val="yellow"/>
                <w:lang w:val="bg-BG"/>
              </w:rPr>
            </w:pPr>
          </w:p>
          <w:p w:rsidR="004B2F70" w:rsidRPr="00BE4382" w:rsidRDefault="004B2F70" w:rsidP="004B2F70">
            <w:pPr>
              <w:rPr>
                <w:rFonts w:ascii="Times New Roman" w:hAnsi="Times New Roman"/>
                <w:highlight w:val="yellow"/>
                <w:lang w:val="bg-BG"/>
              </w:rPr>
            </w:pPr>
            <w:r w:rsidRPr="00BE4382">
              <w:rPr>
                <w:rFonts w:ascii="Times New Roman" w:hAnsi="Times New Roman"/>
                <w:highlight w:val="yellow"/>
                <w:lang w:val="bg-BG"/>
              </w:rPr>
              <w:t xml:space="preserve">  </w:t>
            </w:r>
          </w:p>
          <w:p w:rsidR="004B2F70" w:rsidRPr="00BE4382" w:rsidRDefault="004B2F70" w:rsidP="004B2F70">
            <w:pPr>
              <w:rPr>
                <w:rFonts w:ascii="Times New Roman" w:hAnsi="Times New Roman"/>
                <w:highlight w:val="yellow"/>
                <w:lang w:val="bg-BG"/>
              </w:rPr>
            </w:pPr>
          </w:p>
          <w:p w:rsidR="004B2F70" w:rsidRPr="00AC376A" w:rsidRDefault="004B2F70" w:rsidP="004B2F70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AC376A">
              <w:rPr>
                <w:rFonts w:ascii="Times New Roman" w:hAnsi="Times New Roman"/>
                <w:lang w:val="bg-BG"/>
              </w:rPr>
              <w:t>Валидация</w:t>
            </w:r>
            <w:proofErr w:type="spellEnd"/>
            <w:r w:rsidRPr="00AC376A">
              <w:rPr>
                <w:rFonts w:ascii="Times New Roman" w:hAnsi="Times New Roman"/>
                <w:lang w:val="bg-BG"/>
              </w:rPr>
              <w:t xml:space="preserve"> за номер на рама:</w:t>
            </w:r>
            <w:r w:rsidRPr="00AC376A">
              <w:rPr>
                <w:rFonts w:ascii="Times New Roman" w:hAnsi="Times New Roman"/>
                <w:lang w:val="bg-BG"/>
              </w:rPr>
              <w:br/>
            </w:r>
          </w:p>
          <w:p w:rsidR="004B2F70" w:rsidRPr="00AC376A" w:rsidRDefault="004B2F70" w:rsidP="004B2F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 xml:space="preserve">Брой символи - от 1 до 25. </w:t>
            </w:r>
          </w:p>
          <w:p w:rsidR="004B2F70" w:rsidRPr="00AC376A" w:rsidRDefault="004B2F70" w:rsidP="004B2F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Видове символи:</w:t>
            </w:r>
            <w:r w:rsidRPr="00AC376A">
              <w:rPr>
                <w:rFonts w:ascii="Times New Roman" w:hAnsi="Times New Roman"/>
                <w:lang w:val="bg-BG"/>
              </w:rPr>
              <w:br/>
              <w:t xml:space="preserve">- цифри от 0 до 9; </w:t>
            </w:r>
            <w:r w:rsidRPr="00AC376A">
              <w:rPr>
                <w:rFonts w:ascii="Times New Roman" w:hAnsi="Times New Roman"/>
                <w:lang w:val="bg-BG"/>
              </w:rPr>
              <w:br/>
              <w:t>- латински букви, без "I", "O" и "Q"  заменят се съответно с 1, 0(нула) и 0(нула)</w:t>
            </w:r>
          </w:p>
          <w:p w:rsidR="004B2F70" w:rsidRPr="004B2F70" w:rsidRDefault="004B2F70" w:rsidP="004B2F70">
            <w:pPr>
              <w:rPr>
                <w:rFonts w:ascii="Times New Roman" w:hAnsi="Times New Roman"/>
                <w:lang w:val="bg-BG"/>
              </w:rPr>
            </w:pPr>
          </w:p>
          <w:p w:rsidR="004B2F70" w:rsidRPr="001378B9" w:rsidRDefault="004B2F70" w:rsidP="004B2F70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6A" w:rsidRPr="004131EE" w:rsidRDefault="00AC376A" w:rsidP="00B55579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19</w:t>
            </w:r>
          </w:p>
          <w:p w:rsidR="00F2678F" w:rsidRPr="004131EE" w:rsidRDefault="00F2678F" w:rsidP="00B55579">
            <w:pPr>
              <w:rPr>
                <w:rFonts w:ascii="Times New Roman" w:hAnsi="Times New Roman"/>
                <w:highlight w:val="yellow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Вид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b/>
                <w:lang w:val="bg-BG"/>
              </w:rPr>
              <w:t>Полето се попълва задължително</w:t>
            </w:r>
            <w:r w:rsidR="00AC376A">
              <w:rPr>
                <w:rFonts w:ascii="Times New Roman" w:hAnsi="Times New Roman"/>
                <w:b/>
                <w:lang w:val="bg-BG"/>
              </w:rPr>
              <w:t xml:space="preserve"> от застрахователя</w:t>
            </w:r>
            <w:r w:rsidRPr="00AC376A">
              <w:rPr>
                <w:rFonts w:ascii="Times New Roman" w:hAnsi="Times New Roman"/>
                <w:b/>
                <w:lang w:val="bg-BG"/>
              </w:rPr>
              <w:t>, като</w:t>
            </w:r>
            <w:r w:rsidR="00AC376A">
              <w:rPr>
                <w:rFonts w:ascii="Times New Roman" w:hAnsi="Times New Roman"/>
                <w:b/>
                <w:lang w:val="bg-BG"/>
              </w:rPr>
              <w:t xml:space="preserve"> се спазва следната номенклатура</w:t>
            </w:r>
            <w:r w:rsidRPr="00AC376A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</w:rPr>
              <w:t>A</w:t>
            </w:r>
            <w:proofErr w:type="spellStart"/>
            <w:r w:rsidRPr="00AC376A">
              <w:rPr>
                <w:rFonts w:ascii="Times New Roman" w:hAnsi="Times New Roman"/>
                <w:lang w:val="bg-BG"/>
              </w:rPr>
              <w:t>втобус</w:t>
            </w:r>
            <w:proofErr w:type="spellEnd"/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Влекач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Електрокар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Колесар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Лек автомобил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Мотокар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Мотопед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AC376A">
              <w:rPr>
                <w:rFonts w:ascii="Times New Roman" w:hAnsi="Times New Roman"/>
                <w:lang w:val="bg-BG"/>
              </w:rPr>
              <w:t>Мототриколка</w:t>
            </w:r>
            <w:proofErr w:type="spellEnd"/>
            <w:r w:rsidRPr="00AC376A">
              <w:rPr>
                <w:rFonts w:ascii="Times New Roman" w:hAnsi="Times New Roman"/>
                <w:lang w:val="bg-BG"/>
              </w:rPr>
              <w:t xml:space="preserve"> пътническа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AC376A">
              <w:rPr>
                <w:rFonts w:ascii="Times New Roman" w:hAnsi="Times New Roman"/>
                <w:lang w:val="bg-BG"/>
              </w:rPr>
              <w:t>Мототриколка</w:t>
            </w:r>
            <w:proofErr w:type="spellEnd"/>
            <w:r w:rsidRPr="00AC376A">
              <w:rPr>
                <w:rFonts w:ascii="Times New Roman" w:hAnsi="Times New Roman"/>
                <w:lang w:val="bg-BG"/>
              </w:rPr>
              <w:t xml:space="preserve"> товарна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Мотоциклет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lastRenderedPageBreak/>
              <w:t>Мотоциклет с кош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AC376A">
              <w:rPr>
                <w:rFonts w:ascii="Times New Roman" w:hAnsi="Times New Roman"/>
                <w:lang w:val="bg-BG"/>
              </w:rPr>
              <w:t>Полуремарке</w:t>
            </w:r>
            <w:proofErr w:type="spellEnd"/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Ремарке за лек автомобил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Ремарке за товарен автомобил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Специален автомобил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Товарен автомобил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Тракторно ремарке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Триколесно ПС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Четириколесно ПС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Трамвай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Тролейбус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Верижен трактор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proofErr w:type="spellStart"/>
            <w:r w:rsidRPr="00AC376A">
              <w:rPr>
                <w:rFonts w:ascii="Times New Roman" w:hAnsi="Times New Roman"/>
                <w:lang w:val="bg-BG"/>
              </w:rPr>
              <w:t>Колесен</w:t>
            </w:r>
            <w:proofErr w:type="spellEnd"/>
            <w:r w:rsidRPr="00AC376A">
              <w:rPr>
                <w:rFonts w:ascii="Times New Roman" w:hAnsi="Times New Roman"/>
                <w:lang w:val="bg-BG"/>
              </w:rPr>
              <w:t xml:space="preserve"> трактор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Самоходно шаси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 xml:space="preserve">Специализирана самоходна машина (багер, товарач, </w:t>
            </w:r>
            <w:proofErr w:type="spellStart"/>
            <w:r w:rsidRPr="00AC376A">
              <w:rPr>
                <w:rFonts w:ascii="Times New Roman" w:hAnsi="Times New Roman"/>
                <w:lang w:val="bg-BG"/>
              </w:rPr>
              <w:t>грейдер</w:t>
            </w:r>
            <w:proofErr w:type="spellEnd"/>
            <w:r w:rsidRPr="00AC376A">
              <w:rPr>
                <w:rFonts w:ascii="Times New Roman" w:hAnsi="Times New Roman"/>
                <w:lang w:val="bg-BG"/>
              </w:rPr>
              <w:t>, валяк, друго)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Тракторно ремарке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Горска техника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Зърнокомбайн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>Самоходен силажокомбайн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  <w:r w:rsidRPr="00AC376A">
              <w:rPr>
                <w:rFonts w:ascii="Times New Roman" w:hAnsi="Times New Roman"/>
                <w:lang w:val="bg-BG"/>
              </w:rPr>
              <w:t xml:space="preserve">Друга самоходна машина (косачка, </w:t>
            </w:r>
            <w:proofErr w:type="gramStart"/>
            <w:r w:rsidRPr="00AC376A">
              <w:rPr>
                <w:rFonts w:ascii="Times New Roman" w:hAnsi="Times New Roman"/>
                <w:lang w:val="bg-BG"/>
              </w:rPr>
              <w:t>пръскачка,  друго</w:t>
            </w:r>
            <w:proofErr w:type="gramEnd"/>
            <w:r w:rsidRPr="00AC376A">
              <w:rPr>
                <w:rFonts w:ascii="Times New Roman" w:hAnsi="Times New Roman"/>
                <w:lang w:val="bg-BG"/>
              </w:rPr>
              <w:t>)</w:t>
            </w:r>
          </w:p>
          <w:p w:rsidR="00F2678F" w:rsidRPr="00AC376A" w:rsidRDefault="00F2678F" w:rsidP="00B55579">
            <w:pPr>
              <w:rPr>
                <w:rFonts w:ascii="Times New Roman" w:hAnsi="Times New Roman"/>
                <w:lang w:val="bg-BG"/>
              </w:rPr>
            </w:pPr>
          </w:p>
          <w:p w:rsidR="00F2678F" w:rsidRPr="00AC376A" w:rsidRDefault="00F2678F" w:rsidP="00B55579">
            <w:pPr>
              <w:rPr>
                <w:rFonts w:ascii="Times New Roman" w:hAnsi="Times New Roman"/>
                <w:b/>
                <w:lang w:val="bg-BG"/>
              </w:rPr>
            </w:pPr>
          </w:p>
          <w:p w:rsidR="00F2678F" w:rsidRPr="00AC376A" w:rsidRDefault="00F2678F" w:rsidP="00B55579">
            <w:pPr>
              <w:rPr>
                <w:rFonts w:ascii="Times New Roman" w:hAnsi="Times New Roman"/>
                <w:u w:val="single"/>
                <w:lang w:val="bg-BG"/>
              </w:rPr>
            </w:pPr>
          </w:p>
        </w:tc>
      </w:tr>
      <w:tr w:rsidR="004131EE" w:rsidRPr="00A16375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EBE" w:rsidRPr="004131EE" w:rsidRDefault="005E5EBE" w:rsidP="00102BE7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lastRenderedPageBreak/>
              <w:t>20.</w:t>
            </w:r>
          </w:p>
          <w:p w:rsidR="00102BE7" w:rsidRPr="004131EE" w:rsidRDefault="00102BE7" w:rsidP="00102BE7">
            <w:pPr>
              <w:rPr>
                <w:rFonts w:ascii="Times New Roman" w:hAnsi="Times New Roman"/>
                <w:highlight w:val="yellow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BE7" w:rsidRPr="005E5EBE" w:rsidRDefault="00102BE7" w:rsidP="00B55579">
            <w:p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Предназначение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BE7" w:rsidRPr="005E5EBE" w:rsidRDefault="00102BE7" w:rsidP="00B55579">
            <w:p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BE7" w:rsidRPr="005E5EBE" w:rsidRDefault="00102BE7" w:rsidP="00B55579">
            <w:pPr>
              <w:rPr>
                <w:rFonts w:ascii="Times New Roman" w:hAnsi="Times New Roman"/>
                <w:b/>
                <w:lang w:val="bg-BG"/>
              </w:rPr>
            </w:pPr>
            <w:r w:rsidRPr="005E5EBE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на база информация, декларирана от застраховащия:</w:t>
            </w:r>
          </w:p>
          <w:p w:rsidR="00102BE7" w:rsidRPr="005E5EBE" w:rsidRDefault="00102BE7" w:rsidP="00B55579">
            <w:pPr>
              <w:rPr>
                <w:rFonts w:ascii="Times New Roman" w:hAnsi="Times New Roman"/>
                <w:b/>
                <w:lang w:val="bg-BG"/>
              </w:rPr>
            </w:pP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Лични нужди;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Производствена дейност;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Търговска дейност;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Строителна дейност;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Таксиметрови превози;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Куриерска дейност;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Друга фирмена дейност;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Отдаване под наем;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Учебен автомобил;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Превоз на опасни товари;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Състезателен автомобил;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МПС със специален режим на движение;</w:t>
            </w:r>
          </w:p>
          <w:p w:rsidR="00102BE7" w:rsidRPr="005E5EBE" w:rsidRDefault="00102BE7" w:rsidP="0041152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Друго предназначение</w:t>
            </w:r>
          </w:p>
          <w:p w:rsidR="00102BE7" w:rsidRPr="005E5EBE" w:rsidRDefault="00102BE7" w:rsidP="00B55579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EBE" w:rsidRPr="004131EE" w:rsidRDefault="005E5EBE" w:rsidP="00B55579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21.</w:t>
            </w:r>
          </w:p>
          <w:p w:rsidR="00102BE7" w:rsidRPr="004131EE" w:rsidRDefault="00102BE7" w:rsidP="00B5557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BE7" w:rsidRPr="005E5EBE" w:rsidRDefault="00102BE7" w:rsidP="00B55579">
            <w:p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Марка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BE7" w:rsidRPr="005E5EBE" w:rsidRDefault="00102BE7" w:rsidP="00B55579">
            <w:pPr>
              <w:rPr>
                <w:rFonts w:ascii="Times New Roman" w:hAnsi="Times New Roman"/>
                <w:lang w:val="bg-BG"/>
              </w:rPr>
            </w:pPr>
            <w:r w:rsidRPr="005E5EBE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BE7" w:rsidRPr="005E5EBE" w:rsidRDefault="00102BE7" w:rsidP="00B55579">
            <w:pPr>
              <w:rPr>
                <w:rFonts w:ascii="Times New Roman" w:hAnsi="Times New Roman"/>
                <w:color w:val="000000" w:themeColor="text1"/>
                <w:lang w:val="bg-BG"/>
              </w:rPr>
            </w:pPr>
            <w:r w:rsidRPr="005E5EBE">
              <w:rPr>
                <w:rFonts w:ascii="Times New Roman" w:hAnsi="Times New Roman"/>
                <w:b/>
                <w:lang w:val="bg-BG"/>
              </w:rPr>
              <w:t>Полето се попълва задължително</w:t>
            </w:r>
            <w:r w:rsidR="006F753E">
              <w:rPr>
                <w:rFonts w:ascii="Times New Roman" w:hAnsi="Times New Roman"/>
                <w:b/>
                <w:lang w:val="bg-BG"/>
              </w:rPr>
              <w:t xml:space="preserve"> от </w:t>
            </w:r>
            <w:proofErr w:type="gramStart"/>
            <w:r w:rsidR="006F753E">
              <w:rPr>
                <w:rFonts w:ascii="Times New Roman" w:hAnsi="Times New Roman"/>
                <w:b/>
                <w:lang w:val="bg-BG"/>
              </w:rPr>
              <w:t>застрахователя</w:t>
            </w:r>
            <w:r w:rsidRPr="005E5EBE">
              <w:rPr>
                <w:rFonts w:ascii="Times New Roman" w:hAnsi="Times New Roman"/>
                <w:b/>
                <w:lang w:val="bg-BG"/>
              </w:rPr>
              <w:t xml:space="preserve">, </w:t>
            </w:r>
            <w:r w:rsidRPr="006F753E">
              <w:rPr>
                <w:rFonts w:ascii="Times New Roman" w:hAnsi="Times New Roman"/>
                <w:b/>
                <w:lang w:val="bg-BG"/>
              </w:rPr>
              <w:t xml:space="preserve"> съгласно</w:t>
            </w:r>
            <w:proofErr w:type="gramEnd"/>
            <w:r w:rsidRPr="006F753E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6F753E">
              <w:rPr>
                <w:rFonts w:ascii="Times New Roman" w:hAnsi="Times New Roman"/>
                <w:b/>
                <w:color w:val="000000" w:themeColor="text1"/>
                <w:lang w:val="bg-BG"/>
              </w:rPr>
              <w:t>номенклатура на марките и моделите</w:t>
            </w:r>
          </w:p>
          <w:p w:rsidR="00102BE7" w:rsidRPr="005E5EBE" w:rsidRDefault="00102BE7" w:rsidP="00B55579">
            <w:pPr>
              <w:rPr>
                <w:rFonts w:ascii="Times New Roman" w:hAnsi="Times New Roman"/>
                <w:lang w:val="bg-BG"/>
              </w:rPr>
            </w:pPr>
          </w:p>
          <w:p w:rsidR="00102BE7" w:rsidRPr="005E5EBE" w:rsidRDefault="00102BE7" w:rsidP="00B55579">
            <w:pPr>
              <w:rPr>
                <w:rFonts w:ascii="Times New Roman" w:hAnsi="Times New Roman"/>
                <w:lang w:val="bg-BG"/>
              </w:rPr>
            </w:pPr>
          </w:p>
          <w:p w:rsidR="00102BE7" w:rsidRPr="005E5EBE" w:rsidRDefault="00102BE7" w:rsidP="00B55579">
            <w:pPr>
              <w:rPr>
                <w:rFonts w:ascii="Times New Roman" w:hAnsi="Times New Roman"/>
                <w:lang w:val="bg-BG"/>
              </w:rPr>
            </w:pPr>
          </w:p>
          <w:p w:rsidR="00102BE7" w:rsidRPr="001378B9" w:rsidRDefault="00102BE7" w:rsidP="00B55579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53E" w:rsidRPr="004131EE" w:rsidRDefault="006F753E" w:rsidP="00B55579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22.</w:t>
            </w:r>
          </w:p>
          <w:p w:rsidR="00093934" w:rsidRPr="004131EE" w:rsidRDefault="00093934" w:rsidP="00B5557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>Модел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b/>
                <w:lang w:val="bg-BG"/>
              </w:rPr>
              <w:t>Полето се попълва задължително</w:t>
            </w:r>
            <w:r w:rsidR="006F753E">
              <w:rPr>
                <w:rFonts w:ascii="Times New Roman" w:hAnsi="Times New Roman"/>
                <w:b/>
                <w:lang w:val="bg-BG"/>
              </w:rPr>
              <w:t xml:space="preserve"> от застрахователя съгласно номенклатура за марките и моделите. </w:t>
            </w:r>
            <w:r w:rsidRPr="006F753E">
              <w:rPr>
                <w:rFonts w:ascii="Times New Roman" w:hAnsi="Times New Roman"/>
                <w:b/>
                <w:lang w:val="bg-BG"/>
              </w:rPr>
              <w:t>:</w:t>
            </w:r>
          </w:p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</w:p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53E" w:rsidRPr="004131EE" w:rsidRDefault="006F753E" w:rsidP="00B55579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23.</w:t>
            </w:r>
          </w:p>
          <w:p w:rsidR="00093934" w:rsidRPr="004131EE" w:rsidRDefault="00093934" w:rsidP="00B5557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>Описание – марка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 xml:space="preserve">Полето се попълва от </w:t>
            </w:r>
            <w:proofErr w:type="gramStart"/>
            <w:r w:rsidRPr="006F753E">
              <w:rPr>
                <w:rFonts w:ascii="Times New Roman" w:hAnsi="Times New Roman"/>
                <w:lang w:val="bg-BG"/>
              </w:rPr>
              <w:t>застрахователя ако</w:t>
            </w:r>
            <w:proofErr w:type="gramEnd"/>
            <w:r w:rsidRPr="006F753E">
              <w:rPr>
                <w:rFonts w:ascii="Times New Roman" w:hAnsi="Times New Roman"/>
                <w:lang w:val="bg-BG"/>
              </w:rPr>
              <w:t xml:space="preserve"> в поле </w:t>
            </w:r>
            <w:r w:rsidR="006F753E" w:rsidRPr="006F753E">
              <w:rPr>
                <w:rFonts w:ascii="Times New Roman" w:hAnsi="Times New Roman"/>
                <w:lang w:val="bg-BG"/>
              </w:rPr>
              <w:t>21</w:t>
            </w:r>
            <w:r w:rsidRPr="006F753E">
              <w:rPr>
                <w:rFonts w:ascii="Times New Roman" w:hAnsi="Times New Roman"/>
                <w:lang w:val="bg-BG"/>
              </w:rPr>
              <w:t xml:space="preserve"> има отбелязване - „Друга марка”.</w:t>
            </w:r>
          </w:p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</w:p>
          <w:p w:rsidR="00093934" w:rsidRPr="006F753E" w:rsidRDefault="00093934" w:rsidP="00B55579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53E" w:rsidRPr="004131EE" w:rsidRDefault="006F753E" w:rsidP="00B55579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24.</w:t>
            </w:r>
          </w:p>
          <w:p w:rsidR="00B55579" w:rsidRPr="004131EE" w:rsidRDefault="00B55579" w:rsidP="00B5557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579" w:rsidRPr="006F753E" w:rsidRDefault="00B55579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>Дата на първа регистрация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579" w:rsidRPr="006F753E" w:rsidRDefault="00B55579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579" w:rsidRPr="006F753E" w:rsidRDefault="00B55579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b/>
                <w:lang w:val="bg-BG"/>
              </w:rPr>
              <w:t>Полето не е задължително за МПС без регистрация</w:t>
            </w:r>
            <w:r w:rsidR="008B47D6" w:rsidRPr="006F753E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6F753E">
              <w:rPr>
                <w:rFonts w:ascii="Times New Roman" w:hAnsi="Times New Roman"/>
                <w:b/>
                <w:lang w:val="bg-BG"/>
              </w:rPr>
              <w:t xml:space="preserve">по </w:t>
            </w:r>
            <w:proofErr w:type="spellStart"/>
            <w:r w:rsidRPr="006F753E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</w:p>
          <w:p w:rsidR="00B55579" w:rsidRPr="006F753E" w:rsidRDefault="00B55579" w:rsidP="00B55579">
            <w:pPr>
              <w:rPr>
                <w:rFonts w:ascii="Times New Roman" w:hAnsi="Times New Roman"/>
                <w:b/>
                <w:lang w:val="bg-BG"/>
              </w:rPr>
            </w:pPr>
          </w:p>
          <w:p w:rsidR="00B55579" w:rsidRPr="006F753E" w:rsidRDefault="00B55579" w:rsidP="00B55579">
            <w:pPr>
              <w:rPr>
                <w:rFonts w:ascii="Times New Roman" w:hAnsi="Times New Roman"/>
                <w:lang w:val="bg-BG"/>
              </w:rPr>
            </w:pPr>
            <w:r w:rsidRPr="006F753E">
              <w:rPr>
                <w:rFonts w:ascii="Times New Roman" w:hAnsi="Times New Roman"/>
                <w:lang w:val="bg-BG"/>
              </w:rPr>
              <w:t>Полет</w:t>
            </w:r>
            <w:r w:rsidR="003227D0">
              <w:rPr>
                <w:rFonts w:ascii="Times New Roman" w:hAnsi="Times New Roman"/>
                <w:lang w:val="bg-BG"/>
              </w:rPr>
              <w:t>о</w:t>
            </w:r>
            <w:r w:rsidRPr="006F753E">
              <w:rPr>
                <w:rFonts w:ascii="Times New Roman" w:hAnsi="Times New Roman"/>
                <w:lang w:val="bg-BG"/>
              </w:rPr>
              <w:t xml:space="preserve"> се попълват от </w:t>
            </w:r>
            <w:proofErr w:type="gramStart"/>
            <w:r w:rsidRPr="006F753E">
              <w:rPr>
                <w:rFonts w:ascii="Times New Roman" w:hAnsi="Times New Roman"/>
                <w:lang w:val="bg-BG"/>
              </w:rPr>
              <w:t xml:space="preserve">застрахователя. </w:t>
            </w:r>
            <w:proofErr w:type="gramEnd"/>
          </w:p>
          <w:p w:rsidR="00B55579" w:rsidRPr="006F753E" w:rsidRDefault="00B55579" w:rsidP="00B55579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7D0" w:rsidRPr="004131EE" w:rsidRDefault="003227D0" w:rsidP="00B55579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25.</w:t>
            </w:r>
          </w:p>
          <w:p w:rsidR="00A25BB6" w:rsidRPr="004131EE" w:rsidRDefault="00A25BB6" w:rsidP="00B5557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BB6" w:rsidRPr="003227D0" w:rsidRDefault="00A25BB6" w:rsidP="00A315A9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Вид гориво, което ползва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BB6" w:rsidRPr="003227D0" w:rsidRDefault="00A25BB6" w:rsidP="00A315A9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BB6" w:rsidRPr="003227D0" w:rsidRDefault="00A25BB6" w:rsidP="003227D0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="003227D0">
              <w:rPr>
                <w:rFonts w:ascii="Times New Roman" w:hAnsi="Times New Roman"/>
                <w:b/>
                <w:lang w:val="bg-BG"/>
              </w:rPr>
              <w:t xml:space="preserve">от застрахователя по номенклатура за вида </w:t>
            </w:r>
            <w:proofErr w:type="gramStart"/>
            <w:r w:rsidR="003227D0">
              <w:rPr>
                <w:rFonts w:ascii="Times New Roman" w:hAnsi="Times New Roman"/>
                <w:b/>
                <w:lang w:val="bg-BG"/>
              </w:rPr>
              <w:t xml:space="preserve">гориво. </w:t>
            </w:r>
            <w:proofErr w:type="gramEnd"/>
          </w:p>
          <w:p w:rsidR="00A25BB6" w:rsidRPr="003227D0" w:rsidRDefault="00A25BB6" w:rsidP="008B47D6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7D0" w:rsidRPr="004131EE" w:rsidRDefault="003227D0" w:rsidP="00B55579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lastRenderedPageBreak/>
              <w:t>26.</w:t>
            </w:r>
          </w:p>
          <w:p w:rsidR="00184DF2" w:rsidRPr="004131EE" w:rsidRDefault="00184DF2" w:rsidP="00B5557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DF2" w:rsidRPr="003227D0" w:rsidRDefault="00184DF2" w:rsidP="00A315A9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Основен цвят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DF2" w:rsidRPr="003227D0" w:rsidRDefault="00184DF2" w:rsidP="00A315A9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3227D0">
              <w:rPr>
                <w:rFonts w:ascii="Times New Roman" w:hAnsi="Times New Roman"/>
                <w:lang w:val="bg-BG"/>
              </w:rPr>
              <w:t>число</w:t>
            </w:r>
            <w:proofErr w:type="gramEnd"/>
            <w:r w:rsidRPr="003227D0">
              <w:rPr>
                <w:rFonts w:ascii="Times New Roman" w:hAnsi="Times New Roman"/>
                <w:lang w:val="bg-BG"/>
              </w:rPr>
              <w:t xml:space="preserve"> (по номенклатура)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DF2" w:rsidRPr="003227D0" w:rsidRDefault="00184DF2" w:rsidP="00A315A9">
            <w:pPr>
              <w:rPr>
                <w:rFonts w:ascii="Times New Roman" w:hAnsi="Times New Roman"/>
                <w:b/>
                <w:lang w:val="bg-BG"/>
              </w:rPr>
            </w:pPr>
            <w:r w:rsidRPr="003227D0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="003227D0">
              <w:rPr>
                <w:rFonts w:ascii="Times New Roman" w:hAnsi="Times New Roman"/>
                <w:b/>
                <w:lang w:val="bg-BG"/>
              </w:rPr>
              <w:t xml:space="preserve">от застрахователя </w:t>
            </w:r>
            <w:r w:rsidRPr="003227D0">
              <w:rPr>
                <w:rFonts w:ascii="Times New Roman" w:hAnsi="Times New Roman"/>
                <w:b/>
                <w:lang w:val="bg-BG"/>
              </w:rPr>
              <w:t>по номенклатура на цвят на МПС</w:t>
            </w:r>
          </w:p>
          <w:p w:rsidR="00184DF2" w:rsidRPr="003227D0" w:rsidRDefault="00184DF2" w:rsidP="00A315A9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7D0" w:rsidRPr="004131EE" w:rsidRDefault="003227D0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27</w:t>
            </w:r>
          </w:p>
          <w:p w:rsidR="00D2469A" w:rsidRPr="004131EE" w:rsidRDefault="00D2469A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D2469A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Брой застраховани места в 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69A" w:rsidRPr="001378B9" w:rsidRDefault="00D2469A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FC7486" w:rsidRDefault="00D2469A" w:rsidP="00D2469A">
            <w:pPr>
              <w:rPr>
                <w:rFonts w:ascii="Times New Roman" w:hAnsi="Times New Roman"/>
                <w:lang w:val="bg-BG"/>
              </w:rPr>
            </w:pPr>
            <w:r w:rsidRPr="00FC7486">
              <w:rPr>
                <w:rFonts w:ascii="Times New Roman" w:hAnsi="Times New Roman"/>
                <w:lang w:val="bg-BG"/>
              </w:rPr>
              <w:t xml:space="preserve">Полето се попълва както </w:t>
            </w:r>
            <w:proofErr w:type="gramStart"/>
            <w:r w:rsidRPr="00FC7486">
              <w:rPr>
                <w:rFonts w:ascii="Times New Roman" w:hAnsi="Times New Roman"/>
                <w:lang w:val="bg-BG"/>
              </w:rPr>
              <w:t xml:space="preserve">следва: </w:t>
            </w:r>
            <w:proofErr w:type="gramEnd"/>
          </w:p>
          <w:p w:rsidR="00D2469A" w:rsidRPr="00FC7486" w:rsidRDefault="00D2469A" w:rsidP="0006189F">
            <w:pPr>
              <w:rPr>
                <w:rFonts w:ascii="Times New Roman" w:hAnsi="Times New Roman"/>
                <w:lang w:val="bg-BG"/>
              </w:rPr>
            </w:pPr>
            <w:r w:rsidRPr="00FC7486">
              <w:rPr>
                <w:rFonts w:ascii="Times New Roman" w:hAnsi="Times New Roman"/>
                <w:lang w:val="bg-BG"/>
              </w:rPr>
              <w:t>За</w:t>
            </w:r>
            <w:r w:rsidR="0006189F" w:rsidRPr="00FC7486">
              <w:rPr>
                <w:rFonts w:ascii="Times New Roman" w:hAnsi="Times New Roman"/>
                <w:lang w:val="bg-BG"/>
              </w:rPr>
              <w:t xml:space="preserve"> всяко ПС, което е</w:t>
            </w:r>
            <w:r w:rsidR="00A315A9" w:rsidRPr="00FC7486">
              <w:rPr>
                <w:rFonts w:ascii="Times New Roman" w:hAnsi="Times New Roman"/>
                <w:lang w:val="bg-BG"/>
              </w:rPr>
              <w:t xml:space="preserve"> </w:t>
            </w:r>
            <w:r w:rsidR="0006189F" w:rsidRPr="00FC7486">
              <w:rPr>
                <w:rFonts w:ascii="Times New Roman" w:hAnsi="Times New Roman"/>
                <w:lang w:val="bg-BG"/>
              </w:rPr>
              <w:t xml:space="preserve">МПС, </w:t>
            </w:r>
            <w:r w:rsidRPr="00FC7486">
              <w:rPr>
                <w:rFonts w:ascii="Times New Roman" w:hAnsi="Times New Roman"/>
                <w:lang w:val="bg-BG"/>
              </w:rPr>
              <w:t xml:space="preserve">регистрирано по </w:t>
            </w:r>
            <w:proofErr w:type="spellStart"/>
            <w:r w:rsidRPr="00FC7486">
              <w:rPr>
                <w:rFonts w:ascii="Times New Roman" w:hAnsi="Times New Roman"/>
                <w:lang w:val="bg-BG"/>
              </w:rPr>
              <w:t>ЗДвП</w:t>
            </w:r>
            <w:proofErr w:type="spellEnd"/>
            <w:r w:rsidR="0006189F" w:rsidRPr="00FC7486">
              <w:rPr>
                <w:rFonts w:ascii="Times New Roman" w:hAnsi="Times New Roman"/>
                <w:lang w:val="bg-BG"/>
              </w:rPr>
              <w:t>,</w:t>
            </w:r>
            <w:r w:rsidR="00A315A9" w:rsidRPr="00FC7486">
              <w:rPr>
                <w:rFonts w:ascii="Times New Roman" w:hAnsi="Times New Roman"/>
                <w:lang w:val="bg-BG"/>
              </w:rPr>
              <w:t xml:space="preserve"> полето се попълва от застрахователя, като се вписва броят на местата (позиция </w:t>
            </w:r>
            <w:r w:rsidR="00A315A9" w:rsidRPr="00FC7486">
              <w:rPr>
                <w:rFonts w:ascii="Times New Roman" w:hAnsi="Times New Roman"/>
              </w:rPr>
              <w:t>S</w:t>
            </w:r>
            <w:r w:rsidR="00A315A9" w:rsidRPr="00FC7486">
              <w:rPr>
                <w:rFonts w:ascii="Times New Roman" w:hAnsi="Times New Roman"/>
                <w:lang w:val="bg-BG"/>
              </w:rPr>
              <w:t xml:space="preserve"> от СРМПС) и се изважда мястото за </w:t>
            </w:r>
            <w:proofErr w:type="gramStart"/>
            <w:r w:rsidR="00A315A9" w:rsidRPr="00FC7486">
              <w:rPr>
                <w:rFonts w:ascii="Times New Roman" w:hAnsi="Times New Roman"/>
                <w:lang w:val="bg-BG"/>
              </w:rPr>
              <w:t>водача.</w:t>
            </w:r>
            <w:r w:rsidRPr="00FC7486">
              <w:rPr>
                <w:rFonts w:ascii="Times New Roman" w:hAnsi="Times New Roman"/>
                <w:lang w:val="bg-BG"/>
              </w:rPr>
              <w:t xml:space="preserve"> </w:t>
            </w:r>
            <w:proofErr w:type="gramEnd"/>
          </w:p>
          <w:p w:rsidR="00AA121F" w:rsidRPr="00555974" w:rsidRDefault="00886D9E" w:rsidP="00886D9E">
            <w:pPr>
              <w:rPr>
                <w:rFonts w:ascii="Times New Roman" w:hAnsi="Times New Roman"/>
                <w:lang w:val="bg-BG"/>
              </w:rPr>
            </w:pPr>
            <w:r w:rsidRPr="00FC7486">
              <w:rPr>
                <w:rFonts w:ascii="Times New Roman" w:hAnsi="Times New Roman"/>
                <w:lang w:val="bg-BG"/>
              </w:rPr>
              <w:t xml:space="preserve">За всички останали ПС полето се попълва задължително от </w:t>
            </w:r>
            <w:proofErr w:type="gramStart"/>
            <w:r w:rsidRPr="00FC7486">
              <w:rPr>
                <w:rFonts w:ascii="Times New Roman" w:hAnsi="Times New Roman"/>
                <w:lang w:val="bg-BG"/>
              </w:rPr>
              <w:t>застрахователя.</w:t>
            </w:r>
            <w:r>
              <w:rPr>
                <w:rFonts w:ascii="Times New Roman" w:hAnsi="Times New Roman"/>
                <w:color w:val="C00000"/>
                <w:lang w:val="bg-BG"/>
              </w:rPr>
              <w:t xml:space="preserve"> </w:t>
            </w:r>
            <w:proofErr w:type="gramEnd"/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7D0" w:rsidRPr="004131EE" w:rsidRDefault="003227D0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28.</w:t>
            </w:r>
          </w:p>
          <w:p w:rsidR="00B30DDC" w:rsidRPr="004131EE" w:rsidRDefault="00B30DDC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Технически допустима максимална маса (позиция </w:t>
            </w:r>
            <w:r w:rsidRPr="003227D0">
              <w:rPr>
                <w:rFonts w:ascii="Times New Roman" w:hAnsi="Times New Roman"/>
              </w:rPr>
              <w:t>F</w:t>
            </w:r>
            <w:r w:rsidRPr="003227D0">
              <w:rPr>
                <w:rFonts w:ascii="Times New Roman" w:hAnsi="Times New Roman"/>
                <w:lang w:val="bg-BG"/>
              </w:rPr>
              <w:t>1 от СРМПС)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Полето се попълва при следните </w:t>
            </w:r>
            <w:proofErr w:type="gramStart"/>
            <w:r w:rsidRPr="003227D0">
              <w:rPr>
                <w:rFonts w:ascii="Times New Roman" w:hAnsi="Times New Roman"/>
                <w:lang w:val="bg-BG"/>
              </w:rPr>
              <w:t>условия</w:t>
            </w:r>
            <w:r w:rsidR="003227D0">
              <w:rPr>
                <w:rFonts w:ascii="Times New Roman" w:hAnsi="Times New Roman"/>
                <w:lang w:val="bg-BG"/>
              </w:rPr>
              <w:t xml:space="preserve"> </w:t>
            </w:r>
            <w:proofErr w:type="gramEnd"/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1. За </w:t>
            </w:r>
            <w:proofErr w:type="spellStart"/>
            <w:r w:rsidRPr="003227D0">
              <w:rPr>
                <w:rFonts w:ascii="Times New Roman" w:hAnsi="Times New Roman"/>
                <w:b/>
                <w:lang w:val="bg-BG"/>
              </w:rPr>
              <w:t>регистриранопо</w:t>
            </w:r>
            <w:proofErr w:type="spellEnd"/>
            <w:r w:rsidRPr="003227D0">
              <w:rPr>
                <w:rFonts w:ascii="Times New Roman" w:hAnsi="Times New Roman"/>
                <w:b/>
                <w:lang w:val="bg-BG"/>
              </w:rPr>
              <w:t xml:space="preserve"> </w:t>
            </w:r>
            <w:proofErr w:type="spellStart"/>
            <w:r w:rsidRPr="003227D0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227D0">
              <w:rPr>
                <w:rFonts w:ascii="Times New Roman" w:hAnsi="Times New Roman"/>
                <w:b/>
                <w:lang w:val="bg-BG"/>
              </w:rPr>
              <w:t xml:space="preserve"> МПС</w:t>
            </w:r>
            <w:r w:rsidR="008B47D6" w:rsidRPr="003227D0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3227D0">
              <w:rPr>
                <w:rFonts w:ascii="Times New Roman" w:hAnsi="Times New Roman"/>
                <w:lang w:val="bg-BG"/>
              </w:rPr>
              <w:t xml:space="preserve">се попълва от застрахователя, </w:t>
            </w:r>
            <w:r w:rsidR="003227D0">
              <w:rPr>
                <w:rFonts w:ascii="Times New Roman" w:hAnsi="Times New Roman"/>
                <w:lang w:val="bg-BG"/>
              </w:rPr>
              <w:t xml:space="preserve">съгласно </w:t>
            </w:r>
            <w:r w:rsidR="003227D0" w:rsidRPr="003227D0">
              <w:rPr>
                <w:rFonts w:ascii="Times New Roman" w:hAnsi="Times New Roman"/>
                <w:lang w:val="bg-BG"/>
              </w:rPr>
              <w:t xml:space="preserve">позиция </w:t>
            </w:r>
            <w:r w:rsidR="003227D0" w:rsidRPr="003227D0">
              <w:rPr>
                <w:rFonts w:ascii="Times New Roman" w:hAnsi="Times New Roman"/>
              </w:rPr>
              <w:t>F</w:t>
            </w:r>
            <w:r w:rsidR="003227D0" w:rsidRPr="003227D0">
              <w:rPr>
                <w:rFonts w:ascii="Times New Roman" w:hAnsi="Times New Roman"/>
                <w:lang w:val="bg-BG"/>
              </w:rPr>
              <w:t xml:space="preserve">1 от </w:t>
            </w:r>
            <w:proofErr w:type="gramStart"/>
            <w:r w:rsidR="003227D0" w:rsidRPr="003227D0">
              <w:rPr>
                <w:rFonts w:ascii="Times New Roman" w:hAnsi="Times New Roman"/>
                <w:lang w:val="bg-BG"/>
              </w:rPr>
              <w:t>СРМПС</w:t>
            </w:r>
            <w:r w:rsidRPr="003227D0">
              <w:rPr>
                <w:rFonts w:ascii="Times New Roman" w:hAnsi="Times New Roman"/>
                <w:lang w:val="bg-BG"/>
              </w:rPr>
              <w:t xml:space="preserve">. </w:t>
            </w:r>
            <w:proofErr w:type="gramEnd"/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2. За МПС, различно от т. 1 полето не се попълва от застрахователя.</w:t>
            </w:r>
          </w:p>
          <w:p w:rsidR="00B30DDC" w:rsidRPr="003227D0" w:rsidRDefault="00B30DDC" w:rsidP="008B47D6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7D0" w:rsidRPr="004131EE" w:rsidRDefault="003227D0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29.</w:t>
            </w:r>
          </w:p>
          <w:p w:rsidR="00B30DDC" w:rsidRPr="004131EE" w:rsidRDefault="00B30DDC" w:rsidP="004131E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Маса на превозното средство (позиция </w:t>
            </w:r>
            <w:r w:rsidRPr="003227D0">
              <w:rPr>
                <w:rFonts w:ascii="Times New Roman" w:hAnsi="Times New Roman"/>
              </w:rPr>
              <w:t>G</w:t>
            </w:r>
            <w:r w:rsidRPr="003227D0">
              <w:rPr>
                <w:rFonts w:ascii="Times New Roman" w:hAnsi="Times New Roman"/>
                <w:lang w:val="bg-BG"/>
              </w:rPr>
              <w:t xml:space="preserve"> от СРМПС)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Полето се попълва при следните условия:</w:t>
            </w:r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1. За </w:t>
            </w:r>
            <w:proofErr w:type="spellStart"/>
            <w:r w:rsidRPr="003227D0">
              <w:rPr>
                <w:rFonts w:ascii="Times New Roman" w:hAnsi="Times New Roman"/>
                <w:b/>
                <w:lang w:val="bg-BG"/>
              </w:rPr>
              <w:t>регистриранопо</w:t>
            </w:r>
            <w:proofErr w:type="spellEnd"/>
            <w:r w:rsidRPr="003227D0">
              <w:rPr>
                <w:rFonts w:ascii="Times New Roman" w:hAnsi="Times New Roman"/>
                <w:b/>
                <w:lang w:val="bg-BG"/>
              </w:rPr>
              <w:t xml:space="preserve"> </w:t>
            </w:r>
            <w:proofErr w:type="spellStart"/>
            <w:r w:rsidRPr="003227D0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8B47D6" w:rsidRPr="003227D0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3227D0">
              <w:rPr>
                <w:rFonts w:ascii="Times New Roman" w:hAnsi="Times New Roman"/>
                <w:lang w:val="bg-BG"/>
              </w:rPr>
              <w:t xml:space="preserve">МПС се попълва от застрахователя, </w:t>
            </w:r>
            <w:r w:rsidR="003227D0" w:rsidRPr="003227D0">
              <w:rPr>
                <w:rFonts w:ascii="Times New Roman" w:hAnsi="Times New Roman"/>
                <w:lang w:val="bg-BG"/>
              </w:rPr>
              <w:t xml:space="preserve">, </w:t>
            </w:r>
            <w:r w:rsidR="003227D0">
              <w:rPr>
                <w:rFonts w:ascii="Times New Roman" w:hAnsi="Times New Roman"/>
                <w:lang w:val="bg-BG"/>
              </w:rPr>
              <w:t xml:space="preserve">съгласно </w:t>
            </w:r>
            <w:r w:rsidR="003227D0" w:rsidRPr="003227D0">
              <w:rPr>
                <w:rFonts w:ascii="Times New Roman" w:hAnsi="Times New Roman"/>
                <w:lang w:val="bg-BG"/>
              </w:rPr>
              <w:t xml:space="preserve">позиция </w:t>
            </w:r>
            <w:r w:rsidR="003227D0" w:rsidRPr="003227D0">
              <w:rPr>
                <w:rFonts w:ascii="Times New Roman" w:hAnsi="Times New Roman"/>
              </w:rPr>
              <w:t>G</w:t>
            </w:r>
            <w:r w:rsidR="003227D0" w:rsidRPr="003227D0">
              <w:rPr>
                <w:rFonts w:ascii="Times New Roman" w:hAnsi="Times New Roman"/>
                <w:lang w:val="bg-BG"/>
              </w:rPr>
              <w:t xml:space="preserve"> от </w:t>
            </w:r>
            <w:proofErr w:type="gramStart"/>
            <w:r w:rsidR="003227D0" w:rsidRPr="003227D0">
              <w:rPr>
                <w:rFonts w:ascii="Times New Roman" w:hAnsi="Times New Roman"/>
                <w:lang w:val="bg-BG"/>
              </w:rPr>
              <w:t>СРМПС</w:t>
            </w:r>
            <w:r w:rsidRPr="003227D0">
              <w:rPr>
                <w:rFonts w:ascii="Times New Roman" w:hAnsi="Times New Roman"/>
                <w:lang w:val="bg-BG"/>
              </w:rPr>
              <w:t xml:space="preserve">. </w:t>
            </w:r>
            <w:proofErr w:type="gramEnd"/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2. За МПС, различно от </w:t>
            </w:r>
            <w:proofErr w:type="gramStart"/>
            <w:r w:rsidRPr="003227D0">
              <w:rPr>
                <w:rFonts w:ascii="Times New Roman" w:hAnsi="Times New Roman"/>
                <w:lang w:val="bg-BG"/>
              </w:rPr>
              <w:t>т.1</w:t>
            </w:r>
            <w:proofErr w:type="gramEnd"/>
            <w:r w:rsidRPr="003227D0">
              <w:rPr>
                <w:rFonts w:ascii="Times New Roman" w:hAnsi="Times New Roman"/>
                <w:lang w:val="bg-BG"/>
              </w:rPr>
              <w:t xml:space="preserve">  полето не се попълва от застрахователя.</w:t>
            </w:r>
          </w:p>
          <w:p w:rsidR="00B30DDC" w:rsidRPr="003227D0" w:rsidRDefault="00B30DDC" w:rsidP="003227D0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7D0" w:rsidRPr="004131EE" w:rsidRDefault="003227D0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30.</w:t>
            </w:r>
          </w:p>
          <w:p w:rsidR="00B30DDC" w:rsidRPr="004131EE" w:rsidRDefault="00B30DDC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Обем на двигателя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3227D0">
              <w:rPr>
                <w:rFonts w:ascii="Times New Roman" w:hAnsi="Times New Roman"/>
                <w:lang w:val="bg-BG"/>
              </w:rPr>
              <w:t>цифри</w:t>
            </w:r>
            <w:proofErr w:type="gramEnd"/>
            <w:r w:rsidRPr="003227D0">
              <w:rPr>
                <w:rFonts w:ascii="Times New Roman" w:hAnsi="Times New Roman"/>
                <w:lang w:val="bg-BG"/>
              </w:rPr>
              <w:t xml:space="preserve"> 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>Полето се попълва в куб. См при следните условия:</w:t>
            </w:r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1. За </w:t>
            </w:r>
            <w:r w:rsidRPr="003227D0">
              <w:rPr>
                <w:rFonts w:ascii="Times New Roman" w:hAnsi="Times New Roman"/>
                <w:b/>
                <w:lang w:val="bg-BG"/>
              </w:rPr>
              <w:t xml:space="preserve">регистрирано по </w:t>
            </w:r>
            <w:proofErr w:type="spellStart"/>
            <w:r w:rsidRPr="003227D0">
              <w:rPr>
                <w:rFonts w:ascii="Times New Roman" w:hAnsi="Times New Roman"/>
                <w:b/>
                <w:lang w:val="bg-BG"/>
              </w:rPr>
              <w:t>ЗДвП</w:t>
            </w:r>
            <w:proofErr w:type="spellEnd"/>
            <w:r w:rsidR="003227D0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3227D0">
              <w:rPr>
                <w:rFonts w:ascii="Times New Roman" w:hAnsi="Times New Roman"/>
                <w:lang w:val="bg-BG"/>
              </w:rPr>
              <w:t xml:space="preserve">МПС </w:t>
            </w:r>
            <w:r w:rsidR="004363D0">
              <w:rPr>
                <w:rFonts w:ascii="Times New Roman" w:hAnsi="Times New Roman"/>
                <w:lang w:val="bg-BG"/>
              </w:rPr>
              <w:t>се попълва от застрахователя</w:t>
            </w:r>
            <w:r w:rsidRPr="003227D0">
              <w:rPr>
                <w:rFonts w:ascii="Times New Roman" w:hAnsi="Times New Roman"/>
                <w:lang w:val="bg-BG"/>
              </w:rPr>
              <w:t>.</w:t>
            </w:r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3227D0">
              <w:rPr>
                <w:rFonts w:ascii="Times New Roman" w:hAnsi="Times New Roman"/>
                <w:lang w:val="bg-BG"/>
              </w:rPr>
              <w:t xml:space="preserve">3. За МПС, различно от т. 1 </w:t>
            </w:r>
            <w:r w:rsidR="004363D0">
              <w:rPr>
                <w:rFonts w:ascii="Times New Roman" w:hAnsi="Times New Roman"/>
                <w:lang w:val="bg-BG"/>
              </w:rPr>
              <w:t>не се попълва</w:t>
            </w:r>
            <w:r w:rsidRPr="003227D0">
              <w:rPr>
                <w:rFonts w:ascii="Times New Roman" w:hAnsi="Times New Roman"/>
                <w:lang w:val="bg-BG"/>
              </w:rPr>
              <w:t>.</w:t>
            </w:r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</w:p>
          <w:p w:rsidR="00B30DDC" w:rsidRPr="003227D0" w:rsidRDefault="00B30DDC" w:rsidP="00B30DDC">
            <w:pPr>
              <w:rPr>
                <w:rFonts w:ascii="Times New Roman" w:hAnsi="Times New Roman"/>
                <w:b/>
                <w:lang w:val="bg-BG"/>
              </w:rPr>
            </w:pPr>
          </w:p>
          <w:p w:rsidR="00B30DDC" w:rsidRPr="003227D0" w:rsidRDefault="00B30DDC" w:rsidP="00B30DDC">
            <w:pPr>
              <w:rPr>
                <w:rFonts w:ascii="Times New Roman" w:hAnsi="Times New Roman"/>
                <w:b/>
                <w:lang w:val="bg-BG"/>
              </w:rPr>
            </w:pPr>
            <w:proofErr w:type="gramStart"/>
            <w:r w:rsidRPr="003227D0">
              <w:rPr>
                <w:rFonts w:ascii="Times New Roman" w:hAnsi="Times New Roman"/>
                <w:b/>
                <w:lang w:val="bg-BG"/>
              </w:rPr>
              <w:t xml:space="preserve">Изключения: </w:t>
            </w:r>
            <w:proofErr w:type="gramEnd"/>
          </w:p>
          <w:p w:rsidR="00B30DDC" w:rsidRPr="003227D0" w:rsidRDefault="00B30DDC" w:rsidP="00B30DDC">
            <w:pPr>
              <w:rPr>
                <w:rFonts w:ascii="Times New Roman" w:hAnsi="Times New Roman"/>
                <w:b/>
                <w:lang w:val="bg-BG"/>
              </w:rPr>
            </w:pPr>
            <w:r w:rsidRPr="003227D0">
              <w:rPr>
                <w:rFonts w:ascii="Times New Roman" w:hAnsi="Times New Roman"/>
                <w:b/>
                <w:lang w:val="bg-BG"/>
              </w:rPr>
              <w:t xml:space="preserve"> Полето не се попълва, ако в поле </w:t>
            </w:r>
            <w:r w:rsidR="004363D0">
              <w:rPr>
                <w:rFonts w:ascii="Times New Roman" w:hAnsi="Times New Roman"/>
                <w:b/>
                <w:lang w:val="bg-BG"/>
              </w:rPr>
              <w:t>25</w:t>
            </w:r>
            <w:r w:rsidRPr="003227D0">
              <w:rPr>
                <w:rFonts w:ascii="Times New Roman" w:hAnsi="Times New Roman"/>
                <w:b/>
                <w:lang w:val="bg-BG"/>
              </w:rPr>
              <w:t xml:space="preserve"> (Вид гориво) е отбелязано, че МПС е </w:t>
            </w:r>
            <w:proofErr w:type="gramStart"/>
            <w:r w:rsidRPr="003227D0">
              <w:rPr>
                <w:rFonts w:ascii="Times New Roman" w:hAnsi="Times New Roman"/>
                <w:b/>
                <w:lang w:val="bg-BG"/>
              </w:rPr>
              <w:t xml:space="preserve">електрическо. </w:t>
            </w:r>
            <w:proofErr w:type="gramEnd"/>
          </w:p>
          <w:p w:rsidR="00B30DDC" w:rsidRPr="003227D0" w:rsidRDefault="00B30DDC" w:rsidP="00B30DDC">
            <w:pPr>
              <w:rPr>
                <w:rFonts w:ascii="Times New Roman" w:hAnsi="Times New Roman"/>
                <w:b/>
                <w:lang w:val="bg-BG"/>
              </w:rPr>
            </w:pPr>
          </w:p>
          <w:p w:rsidR="00B30DDC" w:rsidRPr="003227D0" w:rsidRDefault="00B30DDC" w:rsidP="00B30DDC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31.</w:t>
            </w:r>
          </w:p>
          <w:p w:rsidR="00B30DDC" w:rsidRPr="004131EE" w:rsidRDefault="00B30DDC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4131EE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Максимална мощност на двигателя на МПС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DDC" w:rsidRPr="004131EE" w:rsidRDefault="00B30DDC" w:rsidP="00B30DDC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 xml:space="preserve">Число </w:t>
            </w:r>
            <w:proofErr w:type="gramEnd"/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DDC" w:rsidRPr="004131EE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b/>
                <w:lang w:val="bg-BG"/>
              </w:rPr>
              <w:t xml:space="preserve">Полето се попълва </w:t>
            </w:r>
            <w:r w:rsidR="004131EE">
              <w:rPr>
                <w:rFonts w:ascii="Times New Roman" w:hAnsi="Times New Roman"/>
                <w:b/>
                <w:lang w:val="bg-BG"/>
              </w:rPr>
              <w:t xml:space="preserve">от застрахователя </w:t>
            </w:r>
            <w:r w:rsidRPr="004131EE">
              <w:rPr>
                <w:rFonts w:ascii="Times New Roman" w:hAnsi="Times New Roman"/>
                <w:b/>
                <w:lang w:val="bg-BG"/>
              </w:rPr>
              <w:t xml:space="preserve">при следните </w:t>
            </w:r>
            <w:proofErr w:type="gramStart"/>
            <w:r w:rsidRPr="004131EE">
              <w:rPr>
                <w:rFonts w:ascii="Times New Roman" w:hAnsi="Times New Roman"/>
                <w:b/>
                <w:lang w:val="bg-BG"/>
              </w:rPr>
              <w:t>условия</w:t>
            </w:r>
            <w:r w:rsidRPr="004131EE">
              <w:rPr>
                <w:rFonts w:ascii="Times New Roman" w:hAnsi="Times New Roman"/>
                <w:lang w:val="bg-BG"/>
              </w:rPr>
              <w:t xml:space="preserve">: </w:t>
            </w:r>
            <w:proofErr w:type="gramEnd"/>
          </w:p>
          <w:p w:rsidR="00B30DDC" w:rsidRPr="004131EE" w:rsidRDefault="00B30DDC" w:rsidP="00B30DDC">
            <w:pPr>
              <w:rPr>
                <w:rFonts w:ascii="Times New Roman" w:hAnsi="Times New Roman"/>
                <w:lang w:val="bg-BG"/>
              </w:rPr>
            </w:pPr>
          </w:p>
          <w:p w:rsidR="00B30DDC" w:rsidRPr="004131EE" w:rsidRDefault="00B30DDC" w:rsidP="00B30DDC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Информацията се подава в мерна единица </w:t>
            </w:r>
            <w:r w:rsidRPr="004131EE">
              <w:rPr>
                <w:rFonts w:ascii="Times New Roman" w:hAnsi="Times New Roman"/>
              </w:rPr>
              <w:t>kW</w:t>
            </w:r>
            <w:r w:rsidRPr="004131EE">
              <w:rPr>
                <w:rFonts w:ascii="Times New Roman" w:hAnsi="Times New Roman"/>
                <w:lang w:val="bg-BG"/>
              </w:rPr>
              <w:t>.</w:t>
            </w:r>
          </w:p>
          <w:p w:rsidR="00B30DDC" w:rsidRPr="004131EE" w:rsidRDefault="00B30DDC" w:rsidP="00B30DDC">
            <w:pPr>
              <w:rPr>
                <w:rFonts w:ascii="Times New Roman" w:hAnsi="Times New Roman"/>
                <w:lang w:val="bg-BG"/>
              </w:rPr>
            </w:pPr>
          </w:p>
          <w:p w:rsidR="00B30DDC" w:rsidRPr="004131EE" w:rsidRDefault="00B30DDC" w:rsidP="004131EE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BB3E74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32.</w:t>
            </w:r>
          </w:p>
          <w:p w:rsidR="007F6A10" w:rsidRPr="004131EE" w:rsidRDefault="007F6A10" w:rsidP="00BB3E7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A10" w:rsidRPr="00247F9F" w:rsidRDefault="007F6A10" w:rsidP="00BB3E74">
            <w:pPr>
              <w:rPr>
                <w:rFonts w:ascii="Times New Roman" w:hAnsi="Times New Roman"/>
                <w:lang w:val="bg-BG"/>
              </w:rPr>
            </w:pPr>
            <w:r w:rsidRPr="00247F9F">
              <w:rPr>
                <w:rFonts w:ascii="Times New Roman" w:hAnsi="Times New Roman"/>
                <w:lang w:val="bg-BG"/>
              </w:rPr>
              <w:t>Застрахователна сума</w:t>
            </w:r>
            <w:r w:rsidR="00247F9F" w:rsidRPr="00247F9F">
              <w:rPr>
                <w:rFonts w:ascii="Times New Roman" w:hAnsi="Times New Roman"/>
                <w:lang w:val="bg-BG"/>
              </w:rPr>
              <w:t xml:space="preserve">, надхвърляща </w:t>
            </w:r>
            <w:proofErr w:type="spellStart"/>
            <w:r w:rsidR="00247F9F" w:rsidRPr="00247F9F">
              <w:rPr>
                <w:rFonts w:ascii="Times New Roman" w:hAnsi="Times New Roman"/>
                <w:lang w:val="bg-BG"/>
              </w:rPr>
              <w:t>мималната</w:t>
            </w:r>
            <w:proofErr w:type="spellEnd"/>
            <w:r w:rsidR="00247F9F" w:rsidRPr="00247F9F">
              <w:rPr>
                <w:rFonts w:ascii="Times New Roman" w:hAnsi="Times New Roman"/>
                <w:lang w:val="bg-BG"/>
              </w:rPr>
              <w:t xml:space="preserve"> застрахователна сума,</w:t>
            </w:r>
            <w:r w:rsidRPr="00247F9F">
              <w:rPr>
                <w:rFonts w:ascii="Times New Roman" w:hAnsi="Times New Roman"/>
                <w:lang w:val="bg-BG"/>
              </w:rPr>
              <w:t xml:space="preserve"> по задължителна застраховка „Злополука“ на пътниците за едно място на пътник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A10" w:rsidRPr="00247F9F" w:rsidRDefault="007F6A10" w:rsidP="00BB3E74">
            <w:pPr>
              <w:rPr>
                <w:rFonts w:ascii="Times New Roman" w:hAnsi="Times New Roman"/>
                <w:lang w:val="bg-BG"/>
              </w:rPr>
            </w:pPr>
            <w:r w:rsidRPr="00247F9F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A10" w:rsidRPr="00247F9F" w:rsidRDefault="007F6A10" w:rsidP="00BB3E74">
            <w:pPr>
              <w:rPr>
                <w:rFonts w:ascii="Times New Roman" w:hAnsi="Times New Roman"/>
                <w:b/>
                <w:lang w:val="bg-BG"/>
              </w:rPr>
            </w:pPr>
            <w:r w:rsidRPr="00247F9F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застрахователя, когато договорената застрахователна сума за едно място на пътник е по-висока от минималния размер по закона. </w:t>
            </w:r>
          </w:p>
          <w:p w:rsidR="007F6A10" w:rsidRPr="00247F9F" w:rsidRDefault="007F6A10" w:rsidP="00BB3E74">
            <w:pPr>
              <w:rPr>
                <w:rFonts w:ascii="Times New Roman" w:hAnsi="Times New Roman"/>
                <w:lang w:val="bg-BG"/>
              </w:rPr>
            </w:pPr>
          </w:p>
          <w:p w:rsidR="007F6A10" w:rsidRDefault="007F6A10" w:rsidP="00BB3E74">
            <w:pPr>
              <w:rPr>
                <w:rFonts w:ascii="Times New Roman" w:hAnsi="Times New Roman"/>
                <w:lang w:val="bg-BG"/>
              </w:rPr>
            </w:pPr>
            <w:r w:rsidRPr="00247F9F">
              <w:rPr>
                <w:rFonts w:ascii="Times New Roman" w:hAnsi="Times New Roman"/>
                <w:lang w:val="bg-BG"/>
              </w:rPr>
              <w:t>Полето не се попълва, когато начислената застрахователна премия е определена на база обявен от превозвача приход.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33.</w:t>
            </w:r>
          </w:p>
          <w:p w:rsidR="00D2469A" w:rsidRPr="004131EE" w:rsidRDefault="00D2469A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815111" w:rsidP="00815111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Нетна н</w:t>
            </w:r>
            <w:r w:rsidR="00D2469A" w:rsidRPr="001378B9">
              <w:rPr>
                <w:rFonts w:ascii="Times New Roman" w:hAnsi="Times New Roman"/>
                <w:lang w:val="bg-BG"/>
              </w:rPr>
              <w:t xml:space="preserve">ачислена </w:t>
            </w:r>
            <w:proofErr w:type="gramStart"/>
            <w:r w:rsidR="00D2469A" w:rsidRPr="001378B9">
              <w:rPr>
                <w:rFonts w:ascii="Times New Roman" w:hAnsi="Times New Roman"/>
                <w:lang w:val="bg-BG"/>
              </w:rPr>
              <w:t xml:space="preserve">премия </w:t>
            </w:r>
            <w:r>
              <w:rPr>
                <w:rFonts w:ascii="Times New Roman" w:hAnsi="Times New Roman"/>
                <w:lang w:val="bg-BG"/>
              </w:rPr>
              <w:t>–Задължителна</w:t>
            </w:r>
            <w:proofErr w:type="gramEnd"/>
            <w:r>
              <w:rPr>
                <w:rFonts w:ascii="Times New Roman" w:hAnsi="Times New Roman"/>
                <w:lang w:val="bg-BG"/>
              </w:rPr>
              <w:t xml:space="preserve"> застраховка „</w:t>
            </w:r>
            <w:r w:rsidR="00D2469A" w:rsidRPr="001378B9">
              <w:rPr>
                <w:rFonts w:ascii="Times New Roman" w:hAnsi="Times New Roman"/>
                <w:lang w:val="bg-BG"/>
              </w:rPr>
              <w:t>Злополука</w:t>
            </w:r>
            <w:r>
              <w:rPr>
                <w:rFonts w:ascii="Times New Roman" w:hAnsi="Times New Roman"/>
                <w:lang w:val="bg-BG"/>
              </w:rPr>
              <w:t>“  на пътниците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D2469A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5A4E" w:rsidRPr="001378B9" w:rsidRDefault="00C45A4E" w:rsidP="00C45A4E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при спазване на чл. 64 от Наредба № 53 на КФН.</w:t>
            </w:r>
          </w:p>
          <w:p w:rsidR="00C45A4E" w:rsidRPr="001378B9" w:rsidRDefault="00C45A4E" w:rsidP="00C45A4E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815111" w:rsidRPr="00815111" w:rsidRDefault="00815111" w:rsidP="00815111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815111">
              <w:rPr>
                <w:rFonts w:ascii="Times New Roman" w:hAnsi="Times New Roman"/>
                <w:lang w:val="bg-BG"/>
              </w:rPr>
              <w:t>Посочва се размерът на нетната начислена застрахователна премия (</w:t>
            </w:r>
            <w:r w:rsidRPr="00815111">
              <w:rPr>
                <w:rFonts w:ascii="Times New Roman" w:hAnsi="Times New Roman"/>
                <w:i/>
                <w:lang w:val="bg-BG"/>
              </w:rPr>
              <w:t>независимо от броя на вноските</w:t>
            </w:r>
            <w:r w:rsidRPr="00815111">
              <w:rPr>
                <w:rFonts w:ascii="Times New Roman" w:hAnsi="Times New Roman"/>
                <w:lang w:val="bg-BG"/>
              </w:rPr>
              <w:t>), без:</w:t>
            </w:r>
          </w:p>
          <w:p w:rsidR="00815111" w:rsidRPr="00815111" w:rsidRDefault="00815111" w:rsidP="002A6E33">
            <w:pPr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815111">
              <w:rPr>
                <w:rFonts w:ascii="Times New Roman" w:hAnsi="Times New Roman"/>
                <w:lang w:val="bg-BG"/>
              </w:rPr>
              <w:t>вноските към Гаранционния фонд (за двата управлявани фонда);</w:t>
            </w:r>
          </w:p>
          <w:p w:rsidR="00815111" w:rsidRPr="00815111" w:rsidRDefault="00815111" w:rsidP="002A6E33">
            <w:pPr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815111">
              <w:rPr>
                <w:rFonts w:ascii="Times New Roman" w:hAnsi="Times New Roman"/>
                <w:lang w:val="bg-BG"/>
              </w:rPr>
              <w:t>косвеният данъкът върху премията.</w:t>
            </w:r>
          </w:p>
          <w:p w:rsidR="00815111" w:rsidRPr="00815111" w:rsidRDefault="00815111" w:rsidP="00815111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815111">
              <w:rPr>
                <w:rFonts w:ascii="Times New Roman" w:hAnsi="Times New Roman"/>
                <w:lang w:val="bg-BG"/>
              </w:rPr>
              <w:t>(Стойността на знака на ГФ е част от нетната застрахователна премия)</w:t>
            </w:r>
          </w:p>
          <w:p w:rsidR="00815111" w:rsidRPr="00815111" w:rsidRDefault="00815111" w:rsidP="00815111">
            <w:pPr>
              <w:shd w:val="clear" w:color="auto" w:fill="FFFFFF" w:themeFill="background1"/>
              <w:rPr>
                <w:rFonts w:ascii="Times New Roman" w:hAnsi="Times New Roman"/>
                <w:b/>
                <w:lang w:val="bg-BG"/>
              </w:rPr>
            </w:pPr>
          </w:p>
          <w:p w:rsidR="00815111" w:rsidRPr="00815111" w:rsidRDefault="00815111" w:rsidP="00815111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815111">
              <w:rPr>
                <w:rFonts w:ascii="Times New Roman" w:hAnsi="Times New Roman"/>
                <w:b/>
                <w:lang w:val="bg-BG"/>
              </w:rPr>
              <w:t xml:space="preserve">При групова застраховка се вписва начислената премия за всяко отделно </w:t>
            </w:r>
            <w:r w:rsidR="00CA4E9F">
              <w:rPr>
                <w:rFonts w:ascii="Times New Roman" w:hAnsi="Times New Roman"/>
                <w:b/>
                <w:lang w:val="bg-BG"/>
              </w:rPr>
              <w:t>М</w:t>
            </w:r>
            <w:r w:rsidRPr="00815111">
              <w:rPr>
                <w:rFonts w:ascii="Times New Roman" w:hAnsi="Times New Roman"/>
                <w:b/>
                <w:lang w:val="bg-BG"/>
              </w:rPr>
              <w:t>ПС.</w:t>
            </w:r>
          </w:p>
          <w:p w:rsidR="00D2469A" w:rsidRPr="001378B9" w:rsidRDefault="00D2469A" w:rsidP="00940995">
            <w:pPr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lastRenderedPageBreak/>
              <w:t>33.</w:t>
            </w:r>
          </w:p>
          <w:p w:rsidR="00D31653" w:rsidRPr="004131EE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Вноски към Гаранционния фонд по </w:t>
            </w:r>
            <w:r w:rsidRPr="00D31653">
              <w:rPr>
                <w:rFonts w:ascii="Times New Roman" w:hAnsi="Times New Roman"/>
                <w:lang w:val="bg-BG"/>
              </w:rPr>
              <w:t>Задължителна застраховка „</w:t>
            </w:r>
            <w:proofErr w:type="gramStart"/>
            <w:r w:rsidRPr="00D31653">
              <w:rPr>
                <w:rFonts w:ascii="Times New Roman" w:hAnsi="Times New Roman"/>
                <w:lang w:val="bg-BG"/>
              </w:rPr>
              <w:t>Злополука“  на</w:t>
            </w:r>
            <w:proofErr w:type="gramEnd"/>
            <w:r w:rsidRPr="00D31653">
              <w:rPr>
                <w:rFonts w:ascii="Times New Roman" w:hAnsi="Times New Roman"/>
                <w:lang w:val="bg-BG"/>
              </w:rPr>
              <w:t xml:space="preserve"> пътниците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D31653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при спазване на чл. 64 от Наредба № 53 на КФН</w:t>
            </w:r>
            <w:r w:rsidRPr="00D31653">
              <w:rPr>
                <w:rFonts w:ascii="Times New Roman" w:hAnsi="Times New Roman"/>
                <w:lang w:val="bg-BG"/>
              </w:rPr>
              <w:t>.</w:t>
            </w:r>
          </w:p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Посочва се размерът</w:t>
            </w:r>
            <w:r>
              <w:rPr>
                <w:rFonts w:ascii="Times New Roman" w:hAnsi="Times New Roman"/>
                <w:lang w:val="bg-BG"/>
              </w:rPr>
              <w:t xml:space="preserve"> на</w:t>
            </w:r>
            <w:r w:rsidRPr="001378B9">
              <w:rPr>
                <w:rFonts w:ascii="Times New Roman" w:hAnsi="Times New Roman"/>
                <w:lang w:val="bg-BG"/>
              </w:rPr>
              <w:t xml:space="preserve"> вноските към Гаранционния фонд (за двата управлявани фонда);</w:t>
            </w:r>
          </w:p>
          <w:p w:rsidR="00D31653" w:rsidRPr="00D31653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D31653">
              <w:rPr>
                <w:rFonts w:ascii="Times New Roman" w:hAnsi="Times New Roman"/>
                <w:b/>
                <w:lang w:val="bg-BG"/>
              </w:rPr>
              <w:t>При групова застраховка се вписва размерът на вноските за всяко отделно МПС</w:t>
            </w:r>
            <w:r w:rsidRPr="00D31653">
              <w:rPr>
                <w:rFonts w:ascii="Times New Roman" w:hAnsi="Times New Roman"/>
                <w:lang w:val="bg-BG"/>
              </w:rPr>
              <w:t>.</w:t>
            </w:r>
          </w:p>
          <w:p w:rsidR="00D31653" w:rsidRPr="00D31653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34.</w:t>
            </w:r>
          </w:p>
          <w:p w:rsidR="00D31653" w:rsidRPr="004131EE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proofErr w:type="spellStart"/>
            <w:r>
              <w:rPr>
                <w:rFonts w:ascii="Times New Roman" w:hAnsi="Times New Roman"/>
                <w:lang w:val="bg-BG"/>
              </w:rPr>
              <w:t>Косовен</w:t>
            </w:r>
            <w:proofErr w:type="spellEnd"/>
            <w:r>
              <w:rPr>
                <w:rFonts w:ascii="Times New Roman" w:hAnsi="Times New Roman"/>
                <w:lang w:val="bg-BG"/>
              </w:rPr>
              <w:t xml:space="preserve"> данък по задължителна </w:t>
            </w:r>
            <w:proofErr w:type="spellStart"/>
            <w:r w:rsidRPr="00D31653">
              <w:rPr>
                <w:rFonts w:ascii="Times New Roman" w:hAnsi="Times New Roman"/>
                <w:lang w:val="bg-BG"/>
              </w:rPr>
              <w:t>Задължителна</w:t>
            </w:r>
            <w:proofErr w:type="spellEnd"/>
            <w:r w:rsidRPr="00D31653">
              <w:rPr>
                <w:rFonts w:ascii="Times New Roman" w:hAnsi="Times New Roman"/>
                <w:lang w:val="bg-BG"/>
              </w:rPr>
              <w:t xml:space="preserve"> застраховка „</w:t>
            </w:r>
            <w:proofErr w:type="gramStart"/>
            <w:r w:rsidRPr="00D31653">
              <w:rPr>
                <w:rFonts w:ascii="Times New Roman" w:hAnsi="Times New Roman"/>
                <w:lang w:val="bg-BG"/>
              </w:rPr>
              <w:t>Злополука“  на</w:t>
            </w:r>
            <w:proofErr w:type="gramEnd"/>
            <w:r w:rsidRPr="00D31653">
              <w:rPr>
                <w:rFonts w:ascii="Times New Roman" w:hAnsi="Times New Roman"/>
                <w:lang w:val="bg-BG"/>
              </w:rPr>
              <w:t xml:space="preserve"> пътниците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D31653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 при спазване на чл. 64 от Наредба № 53 на КФН</w:t>
            </w:r>
            <w:r w:rsidRPr="00D31653">
              <w:rPr>
                <w:rFonts w:ascii="Times New Roman" w:hAnsi="Times New Roman"/>
                <w:lang w:val="bg-BG"/>
              </w:rPr>
              <w:t>.</w:t>
            </w:r>
          </w:p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Посочва се размерът</w:t>
            </w:r>
            <w:r>
              <w:rPr>
                <w:rFonts w:ascii="Times New Roman" w:hAnsi="Times New Roman"/>
                <w:lang w:val="bg-BG"/>
              </w:rPr>
              <w:t xml:space="preserve"> на</w:t>
            </w:r>
          </w:p>
          <w:p w:rsidR="00D31653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косвения данък върху премията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D31653" w:rsidRPr="00D31653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D31653" w:rsidRPr="001378B9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D31653">
              <w:rPr>
                <w:rFonts w:ascii="Times New Roman" w:hAnsi="Times New Roman"/>
                <w:b/>
                <w:lang w:val="bg-BG"/>
              </w:rPr>
              <w:t>При групова застраховка се вписва размерът на данъка върху премията за всяко отделно МПС</w:t>
            </w:r>
            <w:r w:rsidRPr="00D31653">
              <w:rPr>
                <w:rFonts w:ascii="Times New Roman" w:hAnsi="Times New Roman"/>
                <w:lang w:val="bg-BG"/>
              </w:rPr>
              <w:t>.</w:t>
            </w:r>
          </w:p>
          <w:p w:rsidR="00D31653" w:rsidRPr="00D31653" w:rsidRDefault="00D31653" w:rsidP="00D31653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35.</w:t>
            </w:r>
          </w:p>
          <w:p w:rsidR="00D2469A" w:rsidRPr="004131EE" w:rsidRDefault="00D2469A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D2469A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Брой вноски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D2469A" w:rsidP="009409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 (int)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A4E" w:rsidRPr="001378B9" w:rsidRDefault="00C45A4E" w:rsidP="00C45A4E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застрахователя:</w:t>
            </w:r>
          </w:p>
          <w:p w:rsidR="00C45A4E" w:rsidRPr="001378B9" w:rsidRDefault="00C45A4E" w:rsidP="00C45A4E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</w:p>
          <w:p w:rsidR="00C45A4E" w:rsidRPr="001378B9" w:rsidRDefault="00C45A4E" w:rsidP="00C45A4E">
            <w:pPr>
              <w:shd w:val="clear" w:color="auto" w:fill="FFFFFF" w:themeFill="background1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- Не повече от 12 при едногодишен договор.</w:t>
            </w:r>
          </w:p>
          <w:p w:rsidR="00D2469A" w:rsidRPr="001378B9" w:rsidRDefault="00C45A4E" w:rsidP="00C45A4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- не повече от </w:t>
            </w:r>
            <w:r>
              <w:rPr>
                <w:rFonts w:ascii="Times New Roman" w:hAnsi="Times New Roman"/>
                <w:lang w:val="bg-BG"/>
              </w:rPr>
              <w:t>12 вноски на година</w:t>
            </w:r>
            <w:r w:rsidRPr="001378B9">
              <w:rPr>
                <w:rFonts w:ascii="Times New Roman" w:hAnsi="Times New Roman"/>
                <w:lang w:val="bg-BG"/>
              </w:rPr>
              <w:t xml:space="preserve"> при многогодишен договор, ако договорът е отчетен като многогодишен</w:t>
            </w:r>
          </w:p>
        </w:tc>
      </w:tr>
      <w:tr w:rsidR="004131EE" w:rsidRPr="00F42579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36.</w:t>
            </w:r>
          </w:p>
          <w:p w:rsidR="00AA64CE" w:rsidRPr="004131EE" w:rsidRDefault="00AA64CE" w:rsidP="00940995">
            <w:pPr>
              <w:rPr>
                <w:rFonts w:ascii="Times New Roman" w:hAnsi="Times New Roman"/>
                <w:highlight w:val="yellow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AA64CE" w:rsidRDefault="00AA64CE" w:rsidP="00940995">
            <w:pPr>
              <w:rPr>
                <w:rFonts w:ascii="Times New Roman" w:hAnsi="Times New Roman"/>
                <w:strike/>
                <w:highlight w:val="yellow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Системна информация: - идентификация на потребител на информационна система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AA64CE" w:rsidRDefault="00AA64CE" w:rsidP="00940995">
            <w:pPr>
              <w:rPr>
                <w:rFonts w:ascii="Times New Roman" w:hAnsi="Times New Roman"/>
                <w:strike/>
                <w:highlight w:val="yellow"/>
                <w:lang w:val="bg-BG"/>
              </w:rPr>
            </w:pPr>
            <w:proofErr w:type="spellStart"/>
            <w:r w:rsidRPr="001378B9">
              <w:rPr>
                <w:rFonts w:ascii="Times New Roman" w:hAnsi="Times New Roman"/>
              </w:rPr>
              <w:t>Номенклатура</w:t>
            </w:r>
            <w:proofErr w:type="spellEnd"/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AA64CE" w:rsidRDefault="00AA64CE" w:rsidP="00940995">
            <w:pPr>
              <w:rPr>
                <w:rFonts w:ascii="Times New Roman" w:hAnsi="Times New Roman"/>
                <w:strike/>
                <w:highlight w:val="yellow"/>
                <w:lang w:val="bg-BG"/>
              </w:rPr>
            </w:pPr>
            <w:r w:rsidRPr="00AA64CE">
              <w:rPr>
                <w:rFonts w:ascii="Times New Roman" w:hAnsi="Times New Roman"/>
                <w:lang w:val="bg-BG"/>
              </w:rPr>
              <w:t>Полето се попълва автоматично от ЕИСОУКР на базата на цифровия сертификат</w:t>
            </w:r>
            <w:r w:rsidRPr="00AA64CE">
              <w:rPr>
                <w:rFonts w:ascii="Times New Roman" w:hAnsi="Times New Roman"/>
                <w:strike/>
                <w:lang w:val="bg-BG"/>
              </w:rPr>
              <w:t>.</w:t>
            </w:r>
          </w:p>
        </w:tc>
      </w:tr>
      <w:tr w:rsidR="004131EE" w:rsidRPr="00AA64CE" w:rsidTr="00B5557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1EE" w:rsidRPr="004131EE" w:rsidRDefault="004131EE" w:rsidP="00940995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37.</w:t>
            </w:r>
          </w:p>
          <w:p w:rsidR="00D2469A" w:rsidRPr="004131EE" w:rsidRDefault="00D2469A" w:rsidP="0094099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D2469A" w:rsidP="00940995">
            <w:pPr>
              <w:rPr>
                <w:rFonts w:ascii="Times New Roman" w:hAnsi="Times New Roman"/>
              </w:rPr>
            </w:pPr>
            <w:proofErr w:type="spellStart"/>
            <w:r w:rsidRPr="001378B9">
              <w:rPr>
                <w:rFonts w:ascii="Times New Roman" w:hAnsi="Times New Roman"/>
              </w:rPr>
              <w:t>Източник</w:t>
            </w:r>
            <w:proofErr w:type="spellEnd"/>
            <w:r w:rsidRPr="001378B9">
              <w:rPr>
                <w:rFonts w:ascii="Times New Roman" w:hAnsi="Times New Roman"/>
              </w:rPr>
              <w:t xml:space="preserve"> - </w:t>
            </w:r>
            <w:proofErr w:type="spellStart"/>
            <w:r w:rsidRPr="001378B9">
              <w:rPr>
                <w:rFonts w:ascii="Times New Roman" w:hAnsi="Times New Roman"/>
              </w:rPr>
              <w:t>операция</w:t>
            </w:r>
            <w:proofErr w:type="spellEnd"/>
            <w:r w:rsidRPr="001378B9">
              <w:rPr>
                <w:rFonts w:ascii="Times New Roman" w:hAnsi="Times New Roman"/>
              </w:rPr>
              <w:tab/>
            </w:r>
            <w:r w:rsidRPr="001378B9">
              <w:rPr>
                <w:rFonts w:ascii="Times New Roman" w:hAnsi="Times New Roman"/>
              </w:rPr>
              <w:tab/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469A" w:rsidRPr="001378B9" w:rsidRDefault="00D2469A" w:rsidP="00940995">
            <w:pPr>
              <w:rPr>
                <w:rFonts w:ascii="Times New Roman" w:hAnsi="Times New Roman"/>
              </w:rPr>
            </w:pPr>
            <w:proofErr w:type="spellStart"/>
            <w:r w:rsidRPr="001378B9">
              <w:rPr>
                <w:rFonts w:ascii="Times New Roman" w:hAnsi="Times New Roman"/>
              </w:rPr>
              <w:t>Номенклатура</w:t>
            </w:r>
            <w:proofErr w:type="spellEnd"/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AA64CE" w:rsidRDefault="00AA64CE" w:rsidP="00AA64CE">
            <w:pPr>
              <w:rPr>
                <w:rFonts w:ascii="Times New Roman" w:hAnsi="Times New Roman"/>
              </w:rPr>
            </w:pPr>
            <w:proofErr w:type="spellStart"/>
            <w:r w:rsidRPr="00AA64CE">
              <w:rPr>
                <w:rFonts w:ascii="Times New Roman" w:hAnsi="Times New Roman"/>
              </w:rPr>
              <w:t>По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номенклатура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r w:rsidRPr="00AA64CE">
              <w:rPr>
                <w:rFonts w:ascii="Times New Roman" w:hAnsi="Times New Roman"/>
              </w:rPr>
              <w:t>за</w:t>
            </w:r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източник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на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актуализацията</w:t>
            </w:r>
            <w:proofErr w:type="spellEnd"/>
            <w:r w:rsidRPr="00AA64CE">
              <w:rPr>
                <w:rFonts w:ascii="Times New Roman" w:hAnsi="Times New Roman"/>
              </w:rPr>
              <w:t xml:space="preserve"> - </w:t>
            </w:r>
            <w:proofErr w:type="spellStart"/>
            <w:r w:rsidRPr="00AA64CE">
              <w:rPr>
                <w:rFonts w:ascii="Times New Roman" w:hAnsi="Times New Roman"/>
              </w:rPr>
              <w:t>операция</w:t>
            </w:r>
            <w:proofErr w:type="spellEnd"/>
            <w:r w:rsidRPr="00AA64CE">
              <w:rPr>
                <w:rFonts w:ascii="Times New Roman" w:hAnsi="Times New Roman"/>
              </w:rPr>
              <w:t xml:space="preserve"> – </w:t>
            </w:r>
            <w:proofErr w:type="spellStart"/>
            <w:r w:rsidRPr="00AA64CE">
              <w:rPr>
                <w:rFonts w:ascii="Times New Roman" w:hAnsi="Times New Roman"/>
              </w:rPr>
              <w:t>издаване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на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полица</w:t>
            </w:r>
            <w:proofErr w:type="spellEnd"/>
            <w:r w:rsidRPr="00AA64CE">
              <w:rPr>
                <w:rFonts w:ascii="Times New Roman" w:hAnsi="Times New Roman"/>
              </w:rPr>
              <w:t>.</w:t>
            </w:r>
          </w:p>
          <w:p w:rsidR="00AA64CE" w:rsidRPr="00AA64CE" w:rsidRDefault="00AA64CE" w:rsidP="00AA64CE">
            <w:pPr>
              <w:rPr>
                <w:rFonts w:ascii="Times New Roman" w:hAnsi="Times New Roman"/>
              </w:rPr>
            </w:pPr>
          </w:p>
          <w:p w:rsidR="00D2469A" w:rsidRPr="001378B9" w:rsidRDefault="00AA64CE" w:rsidP="00AA64CE">
            <w:pPr>
              <w:rPr>
                <w:rFonts w:ascii="Times New Roman" w:hAnsi="Times New Roman"/>
              </w:rPr>
            </w:pPr>
            <w:proofErr w:type="spellStart"/>
            <w:r w:rsidRPr="00AA64CE">
              <w:rPr>
                <w:rFonts w:ascii="Times New Roman" w:hAnsi="Times New Roman"/>
              </w:rPr>
              <w:t>При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генериране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на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полица</w:t>
            </w:r>
            <w:proofErr w:type="spellEnd"/>
            <w:r w:rsidRPr="00AA64CE">
              <w:rPr>
                <w:rFonts w:ascii="Times New Roman" w:hAnsi="Times New Roman"/>
              </w:rPr>
              <w:t xml:space="preserve"> ЕИСОУКР </w:t>
            </w:r>
            <w:proofErr w:type="spellStart"/>
            <w:r w:rsidRPr="00AA64CE">
              <w:rPr>
                <w:rFonts w:ascii="Times New Roman" w:hAnsi="Times New Roman"/>
              </w:rPr>
              <w:t>отбелязва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като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нов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запис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операциите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по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нейното</w:t>
            </w:r>
            <w:proofErr w:type="spellEnd"/>
            <w:r w:rsidR="001F0B66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A64CE">
              <w:rPr>
                <w:rFonts w:ascii="Times New Roman" w:hAnsi="Times New Roman"/>
              </w:rPr>
              <w:t>генериране</w:t>
            </w:r>
            <w:proofErr w:type="spellEnd"/>
            <w:r w:rsidRPr="00AA64CE">
              <w:rPr>
                <w:rFonts w:ascii="Times New Roman" w:hAnsi="Times New Roman"/>
              </w:rPr>
              <w:t>.</w:t>
            </w:r>
          </w:p>
        </w:tc>
      </w:tr>
    </w:tbl>
    <w:p w:rsidR="00F2678F" w:rsidRPr="00F2678F" w:rsidRDefault="00F2678F" w:rsidP="00D9519A">
      <w:pPr>
        <w:pStyle w:val="Heading2"/>
        <w:numPr>
          <w:ilvl w:val="0"/>
          <w:numId w:val="0"/>
        </w:numPr>
        <w:ind w:left="360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</w:p>
    <w:p w:rsidR="00AA64CE" w:rsidRPr="001378B9" w:rsidRDefault="00D9519A" w:rsidP="00D9519A">
      <w:pPr>
        <w:pStyle w:val="Heading2"/>
        <w:numPr>
          <w:ilvl w:val="0"/>
          <w:numId w:val="0"/>
        </w:numPr>
        <w:ind w:left="360"/>
        <w:jc w:val="center"/>
        <w:rPr>
          <w:rFonts w:ascii="Times New Roman" w:hAnsi="Times New Roman"/>
          <w:strike/>
        </w:rPr>
      </w:pPr>
      <w:r>
        <w:rPr>
          <w:rFonts w:ascii="Times New Roman" w:eastAsia="MS Mincho" w:hAnsi="Times New Roman"/>
          <w:b/>
          <w:bCs/>
          <w:sz w:val="24"/>
          <w:szCs w:val="24"/>
        </w:rPr>
        <w:t xml:space="preserve">3. </w:t>
      </w:r>
      <w:r w:rsidR="00AA64CE"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Формат и съдържание на данните по чл. 6, ал. </w:t>
      </w:r>
      <w:r w:rsidR="00132CAD">
        <w:rPr>
          <w:rFonts w:ascii="Times New Roman" w:eastAsia="MS Mincho" w:hAnsi="Times New Roman"/>
          <w:b/>
          <w:bCs/>
          <w:sz w:val="24"/>
          <w:szCs w:val="24"/>
        </w:rPr>
        <w:t>4</w:t>
      </w:r>
      <w:r w:rsidR="00AA64CE"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proofErr w:type="gramStart"/>
      <w:r w:rsidR="00AA64CE" w:rsidRPr="001378B9">
        <w:rPr>
          <w:rFonts w:ascii="Times New Roman" w:eastAsia="MS Mincho" w:hAnsi="Times New Roman"/>
          <w:b/>
          <w:bCs/>
          <w:sz w:val="24"/>
          <w:szCs w:val="24"/>
        </w:rPr>
        <w:t>от</w:t>
      </w:r>
      <w:proofErr w:type="gramEnd"/>
      <w:r w:rsidR="00AA64CE"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 Наредба №</w:t>
      </w:r>
      <w:r w:rsidR="00BB5C7B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="00AA64CE" w:rsidRPr="001378B9">
        <w:rPr>
          <w:rFonts w:ascii="Times New Roman" w:eastAsia="MS Mincho" w:hAnsi="Times New Roman"/>
          <w:b/>
          <w:bCs/>
          <w:sz w:val="24"/>
          <w:szCs w:val="24"/>
        </w:rPr>
        <w:t>54 за договор „Гражданска отговорност” на автомобилистите</w:t>
      </w:r>
      <w:r w:rsidR="00132CAD">
        <w:rPr>
          <w:rFonts w:ascii="Times New Roman" w:eastAsia="MS Mincho" w:hAnsi="Times New Roman"/>
          <w:b/>
          <w:bCs/>
          <w:sz w:val="24"/>
          <w:szCs w:val="24"/>
        </w:rPr>
        <w:t>, сключен при правото на установяване или при свобода на предоставяне на услуги</w:t>
      </w:r>
    </w:p>
    <w:p w:rsidR="00AA64CE" w:rsidRPr="001378B9" w:rsidRDefault="00AA64CE" w:rsidP="00AA64CE">
      <w:pPr>
        <w:rPr>
          <w:rFonts w:ascii="Times New Roman" w:hAnsi="Times New Roman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2706"/>
        <w:gridCol w:w="2644"/>
        <w:gridCol w:w="3484"/>
      </w:tblGrid>
      <w:tr w:rsidR="00AA64CE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64CE" w:rsidRPr="001378B9" w:rsidRDefault="00AA64CE" w:rsidP="00AA64CE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№ 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AA64CE" w:rsidRPr="00270438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2CAD" w:rsidRDefault="00132CAD" w:rsidP="00132CAD">
            <w:pPr>
              <w:ind w:left="360"/>
              <w:rPr>
                <w:rFonts w:ascii="Times New Roman" w:hAnsi="Times New Roman"/>
                <w:lang w:val="bg-BG"/>
              </w:rPr>
            </w:pPr>
            <w:proofErr w:type="gramStart"/>
            <w:r>
              <w:rPr>
                <w:rFonts w:ascii="Times New Roman" w:hAnsi="Times New Roman"/>
                <w:lang w:val="bg-BG"/>
              </w:rPr>
              <w:t xml:space="preserve">1. </w:t>
            </w:r>
            <w:proofErr w:type="gram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Номер на застрахователната полица </w:t>
            </w: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AA64CE" w:rsidP="00AA64CE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застрахователя.</w:t>
            </w: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За всеки отделен застрахователен договор </w:t>
            </w:r>
            <w:r w:rsidR="00132CAD">
              <w:rPr>
                <w:rFonts w:ascii="Times New Roman" w:hAnsi="Times New Roman"/>
                <w:lang w:val="bg-BG"/>
              </w:rPr>
              <w:t>застрахователят подава</w:t>
            </w:r>
            <w:r w:rsidRPr="001378B9">
              <w:rPr>
                <w:rFonts w:ascii="Times New Roman" w:hAnsi="Times New Roman"/>
                <w:lang w:val="bg-BG"/>
              </w:rPr>
              <w:t xml:space="preserve"> един единен номер. </w:t>
            </w:r>
            <w:r w:rsidR="00132CAD">
              <w:rPr>
                <w:rFonts w:ascii="Times New Roman" w:hAnsi="Times New Roman"/>
                <w:lang w:val="bg-BG"/>
              </w:rPr>
              <w:t>Номерът съответства на информацията в информационната система на застрахователя</w:t>
            </w:r>
            <w:r w:rsidRPr="001378B9">
              <w:rPr>
                <w:rFonts w:ascii="Times New Roman" w:hAnsi="Times New Roman"/>
                <w:lang w:val="bg-BG"/>
              </w:rPr>
              <w:t xml:space="preserve">. </w:t>
            </w:r>
          </w:p>
          <w:p w:rsidR="00AA64CE" w:rsidRPr="001378B9" w:rsidRDefault="00AA64CE" w:rsidP="00A20694">
            <w:pPr>
              <w:rPr>
                <w:rFonts w:ascii="Times New Roman" w:hAnsi="Times New Roman"/>
                <w:lang w:val="bg-BG"/>
              </w:rPr>
            </w:pPr>
          </w:p>
        </w:tc>
      </w:tr>
      <w:tr w:rsidR="00AA64CE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3.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застраховател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 номенклатура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AA64CE" w:rsidP="00AA64CE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Въвежда се съответния код от номенклатурата на застрахователите. </w:t>
            </w:r>
          </w:p>
        </w:tc>
      </w:tr>
      <w:tr w:rsidR="00D22C70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C70" w:rsidRPr="001378B9" w:rsidRDefault="00D22C70" w:rsidP="00D22C70">
            <w:pPr>
              <w:rPr>
                <w:rFonts w:ascii="Times New Roman" w:hAnsi="Times New Roman"/>
                <w:lang w:val="bg-BG"/>
              </w:rPr>
            </w:pPr>
            <w:proofErr w:type="gramStart"/>
            <w:r>
              <w:rPr>
                <w:rFonts w:ascii="Times New Roman" w:hAnsi="Times New Roman"/>
                <w:lang w:val="bg-BG"/>
              </w:rPr>
              <w:t xml:space="preserve">4. </w:t>
            </w:r>
            <w:proofErr w:type="gram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C70" w:rsidRPr="001378B9" w:rsidRDefault="00D22C70" w:rsidP="00D22C7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Код на вид дейност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C70" w:rsidRPr="001378B9" w:rsidRDefault="00D22C70" w:rsidP="00D22C7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Съгласно номенклатура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C70" w:rsidRPr="001378B9" w:rsidRDefault="00D22C70" w:rsidP="00D22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D22C70" w:rsidRDefault="00D22C70" w:rsidP="00D22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D22C70" w:rsidRDefault="00D22C70" w:rsidP="00D22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u w:val="single"/>
                <w:lang w:val="bg-BG"/>
              </w:rPr>
              <w:lastRenderedPageBreak/>
              <w:t xml:space="preserve">1. Дейност при правото на установяване; </w:t>
            </w:r>
          </w:p>
          <w:p w:rsidR="00D22C70" w:rsidRPr="001378B9" w:rsidRDefault="00D22C70" w:rsidP="00D22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u w:val="single"/>
                <w:lang w:val="bg-BG"/>
              </w:rPr>
              <w:t>2 Дейност при свободата на предоставяне на услуги</w:t>
            </w:r>
          </w:p>
        </w:tc>
      </w:tr>
      <w:tr w:rsidR="00D22C70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C70" w:rsidRPr="001378B9" w:rsidRDefault="00D22C70" w:rsidP="00D22C7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5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C70" w:rsidRPr="001378B9" w:rsidRDefault="00D22C70" w:rsidP="003716A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Код на държава, в която се </w:t>
            </w:r>
            <w:r>
              <w:rPr>
                <w:rFonts w:ascii="Times New Roman" w:hAnsi="Times New Roman"/>
                <w:lang w:val="bg-BG"/>
              </w:rPr>
              <w:t>осъществява дейността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C70" w:rsidRPr="001378B9" w:rsidRDefault="00D22C70" w:rsidP="00D22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 номенклатура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C70" w:rsidRDefault="00D22C70" w:rsidP="00D22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се попълва задължително от застрахователя. </w:t>
            </w:r>
          </w:p>
          <w:p w:rsidR="00D22C70" w:rsidRPr="001378B9" w:rsidRDefault="00D22C70" w:rsidP="00D22C70">
            <w:pPr>
              <w:rPr>
                <w:rFonts w:ascii="Times New Roman" w:hAnsi="Times New Roman"/>
                <w:lang w:val="bg-BG"/>
              </w:rPr>
            </w:pPr>
          </w:p>
          <w:p w:rsidR="00D22C70" w:rsidRPr="001378B9" w:rsidRDefault="00D22C70" w:rsidP="00D22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държавата по стандарт (ISO 3166-1)</w:t>
            </w:r>
          </w:p>
        </w:tc>
      </w:tr>
      <w:tr w:rsidR="00AA64CE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D22C70" w:rsidP="00AA64C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</w:t>
            </w:r>
            <w:r w:rsidR="00AA64CE"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държава, в която обичайно се намира МПС по застрахователната полица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 номенклатура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Default="00AA64CE" w:rsidP="00AA64CE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се попълва задължително от застрахователя. </w:t>
            </w:r>
          </w:p>
          <w:p w:rsidR="00D22C70" w:rsidRPr="001378B9" w:rsidRDefault="00D22C70" w:rsidP="00AA64CE">
            <w:pPr>
              <w:rPr>
                <w:rFonts w:ascii="Times New Roman" w:hAnsi="Times New Roman"/>
                <w:lang w:val="bg-BG"/>
              </w:rPr>
            </w:pP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държавата по стандарт (ISO 3166-1)</w:t>
            </w:r>
          </w:p>
        </w:tc>
      </w:tr>
      <w:tr w:rsidR="00AA64CE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2548AE" w:rsidP="00AA64C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</w:t>
            </w:r>
            <w:r w:rsidR="00AA64CE"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20694" w:rsidP="00A20694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Начална д</w:t>
            </w:r>
            <w:r w:rsidR="00AA64CE" w:rsidRPr="001378B9">
              <w:rPr>
                <w:rFonts w:ascii="Times New Roman" w:hAnsi="Times New Roman"/>
                <w:lang w:val="bg-BG"/>
              </w:rPr>
              <w:t xml:space="preserve">ата на договора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D22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C70" w:rsidRDefault="00D22C70" w:rsidP="00D22C70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се попълва задължително от застрахователя. </w:t>
            </w:r>
          </w:p>
          <w:p w:rsidR="00AA64CE" w:rsidRPr="001378B9" w:rsidRDefault="00AA64CE" w:rsidP="00AA64CE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AA64CE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2548AE" w:rsidP="00AA64C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8</w:t>
            </w:r>
            <w:r w:rsidR="00AA64CE"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D22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Начална дата на покритие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D22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застрахователя:</w:t>
            </w: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1. Началната дата на покритие може да не съвпада с Дата на сключване на договора; </w:t>
            </w: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2. Начална дата на покритието трябва да съответства на началната дата на покритие, отбелязан</w:t>
            </w:r>
            <w:r w:rsidR="00D22C70">
              <w:rPr>
                <w:rFonts w:ascii="Times New Roman" w:hAnsi="Times New Roman"/>
                <w:lang w:val="bg-BG"/>
              </w:rPr>
              <w:t>а</w:t>
            </w:r>
            <w:r w:rsidRPr="001378B9">
              <w:rPr>
                <w:rFonts w:ascii="Times New Roman" w:hAnsi="Times New Roman"/>
                <w:lang w:val="bg-BG"/>
              </w:rPr>
              <w:t xml:space="preserve"> в полицата.</w:t>
            </w:r>
          </w:p>
          <w:p w:rsidR="00AA64CE" w:rsidRPr="001378B9" w:rsidRDefault="00AA64CE" w:rsidP="00D22C70">
            <w:pPr>
              <w:rPr>
                <w:rFonts w:ascii="Times New Roman" w:hAnsi="Times New Roman"/>
                <w:lang w:val="bg-BG"/>
              </w:rPr>
            </w:pPr>
          </w:p>
        </w:tc>
      </w:tr>
      <w:tr w:rsidR="00AA64CE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2548AE" w:rsidP="00AA64C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9.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D22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Крайна дата на покритие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D22C70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</w:t>
            </w:r>
          </w:p>
        </w:tc>
        <w:tc>
          <w:tcPr>
            <w:tcW w:w="3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</w:t>
            </w:r>
            <w:ins w:id="2" w:author="toni" w:date="2016-11-09T13:58:00Z">
              <w:r w:rsidRPr="001378B9">
                <w:rPr>
                  <w:rFonts w:ascii="Times New Roman" w:hAnsi="Times New Roman"/>
                  <w:b/>
                  <w:u w:val="single"/>
                  <w:lang w:val="bg-BG"/>
                </w:rPr>
                <w:t>:</w:t>
              </w:r>
            </w:ins>
          </w:p>
          <w:p w:rsidR="00AA64CE" w:rsidRPr="001378B9" w:rsidRDefault="00AA64CE" w:rsidP="00AA64CE">
            <w:pPr>
              <w:rPr>
                <w:rFonts w:ascii="Times New Roman" w:hAnsi="Times New Roman"/>
                <w:b/>
                <w:lang w:val="bg-BG"/>
              </w:rPr>
            </w:pP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Крайната дата на п</w:t>
            </w:r>
            <w:r w:rsidR="00D22C70">
              <w:rPr>
                <w:rFonts w:ascii="Times New Roman" w:hAnsi="Times New Roman"/>
                <w:lang w:val="bg-BG"/>
              </w:rPr>
              <w:t>окритието трябва да съответства</w:t>
            </w:r>
            <w:r w:rsidRPr="001378B9">
              <w:rPr>
                <w:rFonts w:ascii="Times New Roman" w:hAnsi="Times New Roman"/>
                <w:lang w:val="bg-BG"/>
              </w:rPr>
              <w:t xml:space="preserve"> на крайната дата на покритие, отбелязан</w:t>
            </w:r>
            <w:r w:rsidR="00D22C70">
              <w:rPr>
                <w:rFonts w:ascii="Times New Roman" w:hAnsi="Times New Roman"/>
                <w:lang w:val="bg-BG"/>
              </w:rPr>
              <w:t>а</w:t>
            </w:r>
            <w:r w:rsidRPr="001378B9">
              <w:rPr>
                <w:rFonts w:ascii="Times New Roman" w:hAnsi="Times New Roman"/>
                <w:lang w:val="bg-BG"/>
              </w:rPr>
              <w:t xml:space="preserve"> в полицата;</w:t>
            </w: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</w:p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</w:p>
        </w:tc>
      </w:tr>
      <w:tr w:rsidR="00AA64CE" w:rsidRPr="00F42579" w:rsidTr="00AA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2548AE" w:rsidP="00AA64C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</w:t>
            </w:r>
            <w:ins w:id="3" w:author="toni" w:date="2016-11-09T17:16:00Z">
              <w:r w:rsidR="00AA64CE" w:rsidRPr="001378B9">
                <w:rPr>
                  <w:rFonts w:ascii="Times New Roman" w:hAnsi="Times New Roman"/>
                  <w:lang w:val="bg-BG"/>
                </w:rPr>
                <w:t>.</w:t>
              </w:r>
            </w:ins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Начислена премия – „Гражданска отговорност”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4CE" w:rsidRPr="001378B9" w:rsidRDefault="00AA64CE" w:rsidP="00AA64CE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</w:t>
            </w:r>
            <w:r w:rsidR="00A20694">
              <w:rPr>
                <w:rFonts w:ascii="Times New Roman" w:hAnsi="Times New Roman"/>
                <w:b/>
                <w:lang w:val="bg-BG"/>
              </w:rPr>
              <w:t>. Подава се брутната начислена премия, съгласно законодателството на държавата-членка.</w:t>
            </w:r>
          </w:p>
          <w:p w:rsidR="00AA64CE" w:rsidRPr="001378B9" w:rsidRDefault="00AA64CE" w:rsidP="00A20694">
            <w:pPr>
              <w:rPr>
                <w:rFonts w:ascii="Times New Roman" w:hAnsi="Times New Roman"/>
                <w:lang w:val="bg-BG"/>
              </w:rPr>
            </w:pPr>
          </w:p>
        </w:tc>
      </w:tr>
    </w:tbl>
    <w:p w:rsidR="00725FBB" w:rsidRPr="001378B9" w:rsidRDefault="00725FBB" w:rsidP="00725FBB">
      <w:pPr>
        <w:pStyle w:val="Heading2"/>
        <w:numPr>
          <w:ilvl w:val="0"/>
          <w:numId w:val="0"/>
        </w:numPr>
        <w:ind w:left="720"/>
        <w:jc w:val="both"/>
        <w:rPr>
          <w:rFonts w:ascii="Times New Roman" w:hAnsi="Times New Roman"/>
        </w:rPr>
      </w:pPr>
    </w:p>
    <w:p w:rsidR="00725FBB" w:rsidRPr="001378B9" w:rsidRDefault="00725FBB">
      <w:pPr>
        <w:rPr>
          <w:rFonts w:ascii="Times New Roman" w:hAnsi="Times New Roman"/>
          <w:lang w:val="bg-BG"/>
        </w:rPr>
      </w:pPr>
    </w:p>
    <w:p w:rsidR="002D37DB" w:rsidRPr="001378B9" w:rsidRDefault="009C33F9" w:rsidP="00E32F8F">
      <w:pPr>
        <w:pStyle w:val="Heading2"/>
        <w:numPr>
          <w:ilvl w:val="0"/>
          <w:numId w:val="0"/>
        </w:numPr>
        <w:jc w:val="both"/>
        <w:rPr>
          <w:rFonts w:ascii="Times New Roman" w:eastAsia="MS Mincho" w:hAnsi="Times New Roman"/>
          <w:b/>
          <w:bCs/>
        </w:rPr>
      </w:pPr>
      <w:r>
        <w:rPr>
          <w:rFonts w:ascii="Times New Roman" w:hAnsi="Times New Roman"/>
        </w:rPr>
        <w:t>4</w:t>
      </w:r>
      <w:r w:rsidR="002D37DB" w:rsidRPr="001378B9">
        <w:rPr>
          <w:rFonts w:ascii="Times New Roman" w:hAnsi="Times New Roman"/>
        </w:rPr>
        <w:t xml:space="preserve">. </w:t>
      </w:r>
      <w:r w:rsidR="00E32F8F" w:rsidRPr="001378B9">
        <w:rPr>
          <w:rFonts w:ascii="Times New Roman" w:hAnsi="Times New Roman"/>
        </w:rPr>
        <w:t xml:space="preserve">Извършване на </w:t>
      </w:r>
      <w:r w:rsidR="00166863">
        <w:rPr>
          <w:rFonts w:ascii="Times New Roman" w:eastAsia="MS Mincho" w:hAnsi="Times New Roman"/>
          <w:b/>
          <w:bCs/>
        </w:rPr>
        <w:t xml:space="preserve">анулиране на запис, </w:t>
      </w:r>
      <w:r w:rsidR="00BB3E74" w:rsidRPr="001378B9">
        <w:rPr>
          <w:rFonts w:ascii="Times New Roman" w:eastAsia="MS Mincho" w:hAnsi="Times New Roman"/>
          <w:b/>
          <w:bCs/>
        </w:rPr>
        <w:t xml:space="preserve">корекция, промяна, прекратяване по полица </w:t>
      </w:r>
      <w:r w:rsidR="002D37DB" w:rsidRPr="001378B9">
        <w:rPr>
          <w:rFonts w:ascii="Times New Roman" w:eastAsia="MS Mincho" w:hAnsi="Times New Roman"/>
          <w:b/>
          <w:bCs/>
        </w:rPr>
        <w:t>„Гражданска отговорност” на автомобилистите</w:t>
      </w:r>
    </w:p>
    <w:p w:rsidR="002D37DB" w:rsidRPr="001378B9" w:rsidRDefault="002D37DB">
      <w:pPr>
        <w:rPr>
          <w:rFonts w:ascii="Times New Roman" w:hAnsi="Times New Roman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93"/>
        <w:gridCol w:w="2835"/>
        <w:gridCol w:w="3544"/>
      </w:tblGrid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37FD" w:rsidRPr="001378B9" w:rsidRDefault="00AC37FD" w:rsidP="004938C9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4938C9">
            <w:pPr>
              <w:jc w:val="center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4938C9">
            <w:pPr>
              <w:jc w:val="center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37FD" w:rsidRPr="001378B9" w:rsidRDefault="00EA5C8E" w:rsidP="004938C9">
            <w:pPr>
              <w:jc w:val="center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AC37FD" w:rsidRPr="001378B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096F83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застрахователната полица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D376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е задължително</w:t>
            </w:r>
          </w:p>
          <w:p w:rsidR="00E32F8F" w:rsidRPr="001378B9" w:rsidRDefault="00AC37FD" w:rsidP="00E32F8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номера на полицата, по която се прави</w:t>
            </w:r>
            <w:r w:rsidR="00E32F8F" w:rsidRPr="001378B9">
              <w:rPr>
                <w:rFonts w:ascii="Times New Roman" w:hAnsi="Times New Roman"/>
                <w:lang w:val="bg-BG"/>
              </w:rPr>
              <w:t>:</w:t>
            </w:r>
          </w:p>
          <w:p w:rsidR="002A6E33" w:rsidRPr="002A6E33" w:rsidRDefault="002A6E33" w:rsidP="002A6E3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lang w:val="bg-BG"/>
              </w:rPr>
            </w:pPr>
            <w:r w:rsidRPr="002A6E33">
              <w:rPr>
                <w:rFonts w:ascii="Times New Roman" w:hAnsi="Times New Roman"/>
                <w:lang w:val="bg-BG"/>
              </w:rPr>
              <w:t xml:space="preserve">анулиране на запис, </w:t>
            </w:r>
          </w:p>
          <w:p w:rsidR="002A6E33" w:rsidRPr="002A6E33" w:rsidRDefault="00AC37FD" w:rsidP="002A6E3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lang w:val="bg-BG"/>
              </w:rPr>
            </w:pPr>
            <w:r w:rsidRPr="002A6E33">
              <w:rPr>
                <w:rFonts w:ascii="Times New Roman" w:hAnsi="Times New Roman"/>
                <w:lang w:val="bg-BG"/>
              </w:rPr>
              <w:t xml:space="preserve">корекция, </w:t>
            </w:r>
          </w:p>
          <w:p w:rsidR="002A6E33" w:rsidRPr="002A6E33" w:rsidRDefault="00AC37FD" w:rsidP="002A6E3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lang w:val="bg-BG"/>
              </w:rPr>
            </w:pPr>
            <w:r w:rsidRPr="002A6E33">
              <w:rPr>
                <w:rFonts w:ascii="Times New Roman" w:hAnsi="Times New Roman"/>
                <w:lang w:val="bg-BG"/>
              </w:rPr>
              <w:t>промяна</w:t>
            </w:r>
            <w:r w:rsidR="002A6E33" w:rsidRPr="002A6E33">
              <w:rPr>
                <w:rFonts w:ascii="Times New Roman" w:hAnsi="Times New Roman"/>
                <w:lang w:val="bg-BG"/>
              </w:rPr>
              <w:t xml:space="preserve"> или </w:t>
            </w:r>
          </w:p>
          <w:p w:rsidR="00AC37FD" w:rsidRPr="002A6E33" w:rsidRDefault="002A6E33" w:rsidP="002A6E3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lang w:val="bg-BG"/>
              </w:rPr>
            </w:pPr>
            <w:r w:rsidRPr="002A6E33">
              <w:rPr>
                <w:rFonts w:ascii="Times New Roman" w:hAnsi="Times New Roman"/>
                <w:lang w:val="bg-BG"/>
              </w:rPr>
              <w:t>прекратяване</w:t>
            </w:r>
            <w:r w:rsidR="00AC37FD" w:rsidRPr="002A6E33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934B53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</w:t>
            </w:r>
            <w:r w:rsidR="00096F83"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Тип на записа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5B6CB8" w:rsidP="0006129F">
            <w:pPr>
              <w:rPr>
                <w:rFonts w:ascii="Times New Roman" w:hAnsi="Times New Roman"/>
                <w:lang w:val="bg-BG"/>
              </w:rPr>
            </w:pPr>
            <w:hyperlink r:id="rId8" w:anchor="_Номенклатура_на_тип_1" w:history="1">
              <w:r w:rsidR="00AC37FD" w:rsidRPr="001378B9">
                <w:rPr>
                  <w:rFonts w:ascii="Times New Roman" w:hAnsi="Times New Roman"/>
                  <w:lang w:val="bg-BG"/>
                </w:rPr>
                <w:t>По номенклатура на тип на записа</w:t>
              </w:r>
            </w:hyperlink>
            <w:r w:rsidR="00AC37FD" w:rsidRPr="001378B9">
              <w:rPr>
                <w:rFonts w:ascii="Times New Roman" w:hAnsi="Times New Roman"/>
                <w:lang w:val="bg-BG"/>
              </w:rPr>
              <w:t>:</w:t>
            </w:r>
          </w:p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</w:p>
          <w:p w:rsidR="008D53B2" w:rsidRDefault="008D53B2" w:rsidP="00934B53">
            <w:pPr>
              <w:ind w:left="36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1. </w:t>
            </w:r>
            <w:r w:rsidR="00934B53" w:rsidRPr="00934B53">
              <w:rPr>
                <w:rFonts w:ascii="Times New Roman" w:hAnsi="Times New Roman"/>
                <w:b/>
                <w:lang w:val="bg-BG"/>
              </w:rPr>
              <w:t>Анулиран</w:t>
            </w:r>
            <w:r w:rsidR="00C301AE">
              <w:rPr>
                <w:rFonts w:ascii="Times New Roman" w:hAnsi="Times New Roman"/>
                <w:b/>
                <w:lang w:val="bg-BG"/>
              </w:rPr>
              <w:t>е на</w:t>
            </w:r>
            <w:r w:rsidR="00934B53" w:rsidRPr="00934B53">
              <w:rPr>
                <w:rFonts w:ascii="Times New Roman" w:hAnsi="Times New Roman"/>
                <w:b/>
                <w:lang w:val="bg-BG"/>
              </w:rPr>
              <w:t xml:space="preserve"> запис </w:t>
            </w:r>
          </w:p>
          <w:p w:rsidR="00934B53" w:rsidRPr="004131EE" w:rsidRDefault="00934B53" w:rsidP="00934B53">
            <w:pPr>
              <w:ind w:left="360"/>
              <w:rPr>
                <w:rFonts w:ascii="Times New Roman" w:hAnsi="Times New Roman"/>
                <w:lang w:val="bg-BG"/>
              </w:rPr>
            </w:pPr>
            <w:r w:rsidRPr="00934B53">
              <w:rPr>
                <w:rFonts w:ascii="Times New Roman" w:hAnsi="Times New Roman"/>
                <w:lang w:val="bg-BG"/>
              </w:rPr>
              <w:t xml:space="preserve">Анулиране на запис се извършва в информационната система при </w:t>
            </w:r>
            <w:r w:rsidR="00D3761C">
              <w:rPr>
                <w:rFonts w:ascii="Times New Roman" w:hAnsi="Times New Roman"/>
                <w:lang w:val="bg-BG"/>
              </w:rPr>
              <w:t xml:space="preserve">кумулативното наличие на </w:t>
            </w:r>
            <w:r w:rsidRPr="004131EE">
              <w:rPr>
                <w:rFonts w:ascii="Times New Roman" w:hAnsi="Times New Roman"/>
                <w:lang w:val="bg-BG"/>
              </w:rPr>
              <w:t xml:space="preserve">следните </w:t>
            </w:r>
            <w:proofErr w:type="gramStart"/>
            <w:r w:rsidRPr="004131EE">
              <w:rPr>
                <w:rFonts w:ascii="Times New Roman" w:hAnsi="Times New Roman"/>
                <w:lang w:val="bg-BG"/>
              </w:rPr>
              <w:t xml:space="preserve">условия: </w:t>
            </w:r>
            <w:proofErr w:type="gramEnd"/>
          </w:p>
          <w:p w:rsidR="00934B53" w:rsidRPr="004131EE" w:rsidRDefault="00934B53" w:rsidP="00934B53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генериран</w:t>
            </w:r>
            <w:proofErr w:type="gramEnd"/>
            <w:r w:rsidRPr="004131EE">
              <w:rPr>
                <w:rFonts w:ascii="Times New Roman" w:hAnsi="Times New Roman"/>
                <w:lang w:val="bg-BG"/>
              </w:rPr>
              <w:t xml:space="preserve"> е номер на полица;</w:t>
            </w:r>
          </w:p>
          <w:p w:rsidR="00934B53" w:rsidRPr="004131EE" w:rsidRDefault="00934B53" w:rsidP="00934B53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полицата</w:t>
            </w:r>
            <w:proofErr w:type="gramEnd"/>
            <w:r w:rsidRPr="004131EE">
              <w:rPr>
                <w:rFonts w:ascii="Times New Roman" w:hAnsi="Times New Roman"/>
                <w:lang w:val="bg-BG"/>
              </w:rPr>
              <w:t xml:space="preserve"> не предоставена на застраховащия или не е подписана от него;</w:t>
            </w:r>
          </w:p>
          <w:p w:rsidR="00934B53" w:rsidRPr="004131EE" w:rsidRDefault="00934B53" w:rsidP="00934B53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b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не</w:t>
            </w:r>
            <w:proofErr w:type="gramEnd"/>
            <w:r w:rsidR="00FC7486" w:rsidRPr="004131EE">
              <w:rPr>
                <w:rFonts w:ascii="Times New Roman" w:hAnsi="Times New Roman"/>
                <w:lang w:val="bg-BG"/>
              </w:rPr>
              <w:t xml:space="preserve"> </w:t>
            </w:r>
            <w:r w:rsidRPr="004131EE">
              <w:rPr>
                <w:rFonts w:ascii="Times New Roman" w:hAnsi="Times New Roman"/>
                <w:lang w:val="bg-BG"/>
              </w:rPr>
              <w:t>е настъпила началната дата и час на покритието.</w:t>
            </w:r>
          </w:p>
          <w:p w:rsidR="000C236F" w:rsidRPr="004131EE" w:rsidRDefault="000C236F" w:rsidP="000C236F">
            <w:pPr>
              <w:pStyle w:val="ListParagraph"/>
              <w:rPr>
                <w:rFonts w:ascii="Times New Roman" w:hAnsi="Times New Roman"/>
                <w:b/>
                <w:lang w:val="bg-BG"/>
              </w:rPr>
            </w:pPr>
            <w:r w:rsidRPr="004131EE">
              <w:rPr>
                <w:rFonts w:ascii="Times New Roman" w:hAnsi="Times New Roman"/>
                <w:b/>
                <w:lang w:val="bg-BG"/>
              </w:rPr>
              <w:t>Анулиране се допуска до началната дата и час на покритието.</w:t>
            </w:r>
          </w:p>
          <w:p w:rsidR="00934B53" w:rsidRPr="004131EE" w:rsidRDefault="00934B53" w:rsidP="00934B53">
            <w:pPr>
              <w:pStyle w:val="ListParagraph"/>
              <w:rPr>
                <w:rFonts w:ascii="Times New Roman" w:hAnsi="Times New Roman"/>
                <w:lang w:val="bg-BG"/>
              </w:rPr>
            </w:pPr>
          </w:p>
          <w:p w:rsidR="00AC37FD" w:rsidRPr="004131EE" w:rsidRDefault="003847DD" w:rsidP="00D3761C">
            <w:pPr>
              <w:pStyle w:val="ListParagraph"/>
              <w:ind w:left="459" w:hanging="142"/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b/>
                <w:lang w:val="bg-BG"/>
              </w:rPr>
              <w:t xml:space="preserve">2. </w:t>
            </w:r>
            <w:r w:rsidR="00AC37FD" w:rsidRPr="004131EE">
              <w:rPr>
                <w:rFonts w:ascii="Times New Roman" w:hAnsi="Times New Roman"/>
                <w:b/>
                <w:lang w:val="bg-BG"/>
              </w:rPr>
              <w:t xml:space="preserve">Корекция </w:t>
            </w:r>
            <w:r w:rsidR="008D53B2" w:rsidRPr="004131EE">
              <w:rPr>
                <w:rFonts w:ascii="Times New Roman" w:hAnsi="Times New Roman"/>
                <w:b/>
                <w:lang w:val="bg-BG"/>
              </w:rPr>
              <w:t>на</w:t>
            </w:r>
            <w:r w:rsidR="00AC37FD" w:rsidRPr="004131EE">
              <w:rPr>
                <w:rFonts w:ascii="Times New Roman" w:hAnsi="Times New Roman"/>
                <w:b/>
                <w:lang w:val="bg-BG"/>
              </w:rPr>
              <w:t xml:space="preserve"> </w:t>
            </w:r>
            <w:proofErr w:type="gramStart"/>
            <w:r w:rsidR="00AC37FD" w:rsidRPr="004131EE">
              <w:rPr>
                <w:rFonts w:ascii="Times New Roman" w:hAnsi="Times New Roman"/>
                <w:b/>
                <w:lang w:val="bg-BG"/>
              </w:rPr>
              <w:t xml:space="preserve">данни </w:t>
            </w:r>
            <w:proofErr w:type="gramEnd"/>
          </w:p>
          <w:p w:rsidR="00AC37FD" w:rsidRDefault="00AC37FD" w:rsidP="00EB14D4">
            <w:pPr>
              <w:ind w:left="360"/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Корекция на </w:t>
            </w:r>
            <w:r w:rsidR="008D53B2" w:rsidRPr="004131EE">
              <w:rPr>
                <w:rFonts w:ascii="Times New Roman" w:hAnsi="Times New Roman"/>
                <w:lang w:val="bg-BG"/>
              </w:rPr>
              <w:t xml:space="preserve">данни в застрахователната </w:t>
            </w:r>
            <w:r w:rsidRPr="004131EE">
              <w:rPr>
                <w:rFonts w:ascii="Times New Roman" w:hAnsi="Times New Roman"/>
                <w:lang w:val="bg-BG"/>
              </w:rPr>
              <w:t xml:space="preserve">полица се допуска при </w:t>
            </w:r>
            <w:r w:rsidRPr="004131EE">
              <w:rPr>
                <w:rFonts w:ascii="Times New Roman" w:hAnsi="Times New Roman"/>
                <w:b/>
                <w:lang w:val="bg-BG"/>
              </w:rPr>
              <w:t>явна фактическа грешка</w:t>
            </w:r>
            <w:r w:rsidRPr="004131EE">
              <w:rPr>
                <w:rFonts w:ascii="Times New Roman" w:hAnsi="Times New Roman"/>
                <w:lang w:val="bg-BG"/>
              </w:rPr>
              <w:t xml:space="preserve"> в информацията в полицата по</w:t>
            </w:r>
            <w:r w:rsidRPr="001378B9">
              <w:rPr>
                <w:rFonts w:ascii="Times New Roman" w:hAnsi="Times New Roman"/>
                <w:lang w:val="bg-BG"/>
              </w:rPr>
              <w:t xml:space="preserve"> отношение на данни, които не са автоматично генерирани от ЕИСОУКР. Корекция на полица се допуска в срок до 48 часа от датата и часа на сключване на договора</w:t>
            </w:r>
            <w:r w:rsidR="008D53B2">
              <w:rPr>
                <w:rFonts w:ascii="Times New Roman" w:hAnsi="Times New Roman"/>
                <w:lang w:val="bg-BG"/>
              </w:rPr>
              <w:t xml:space="preserve"> (когато срокът изтича в неработен ден, корекцията може да се извърши до 24,00 часа на първия следващ работен ден), като в този случай на застраховащия се издава коригирана полица със същия номер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3847DD" w:rsidRDefault="00D3761C" w:rsidP="00EB14D4">
            <w:pPr>
              <w:ind w:left="36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С корекция на данни не се допуска от </w:t>
            </w:r>
            <w:r w:rsidR="003847DD">
              <w:rPr>
                <w:rFonts w:ascii="Times New Roman" w:hAnsi="Times New Roman"/>
                <w:lang w:val="bg-BG"/>
              </w:rPr>
              <w:t>ЕИСОУКР промяна на застрахователна премия и начало и край на застрахователното покритие.</w:t>
            </w:r>
          </w:p>
          <w:p w:rsidR="00AC37FD" w:rsidRPr="001378B9" w:rsidRDefault="00AC37FD" w:rsidP="00EB14D4">
            <w:pPr>
              <w:ind w:left="360"/>
              <w:rPr>
                <w:rFonts w:ascii="Times New Roman" w:hAnsi="Times New Roman"/>
                <w:lang w:val="bg-BG"/>
              </w:rPr>
            </w:pPr>
          </w:p>
          <w:p w:rsidR="00AC37FD" w:rsidRPr="004131EE" w:rsidRDefault="00564ADC" w:rsidP="001D7763">
            <w:pPr>
              <w:ind w:left="36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3. </w:t>
            </w:r>
            <w:r w:rsidR="00AC37FD" w:rsidRPr="001D7763">
              <w:rPr>
                <w:rFonts w:ascii="Times New Roman" w:hAnsi="Times New Roman"/>
                <w:b/>
                <w:lang w:val="bg-BG"/>
              </w:rPr>
              <w:t xml:space="preserve">Промяна </w:t>
            </w:r>
            <w:r w:rsidR="001D7763">
              <w:rPr>
                <w:rFonts w:ascii="Times New Roman" w:hAnsi="Times New Roman"/>
                <w:b/>
                <w:lang w:val="bg-BG"/>
              </w:rPr>
              <w:t>в застрахователна</w:t>
            </w:r>
            <w:r w:rsidR="00AC37FD" w:rsidRPr="001D7763">
              <w:rPr>
                <w:rFonts w:ascii="Times New Roman" w:hAnsi="Times New Roman"/>
                <w:b/>
                <w:lang w:val="bg-BG"/>
              </w:rPr>
              <w:t xml:space="preserve"> полица</w:t>
            </w:r>
          </w:p>
          <w:p w:rsidR="00AC37FD" w:rsidRDefault="00AC37FD" w:rsidP="004938C9">
            <w:pPr>
              <w:ind w:left="360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Промяна по издадена полица се извършва при обявяване на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новонастъпили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 xml:space="preserve"> обстоятелства </w:t>
            </w:r>
            <w:r w:rsidR="00564ADC">
              <w:rPr>
                <w:rFonts w:ascii="Times New Roman" w:hAnsi="Times New Roman"/>
                <w:lang w:val="bg-BG"/>
              </w:rPr>
              <w:t>или промяна на условия по договора. (Напр.:</w:t>
            </w:r>
            <w:r w:rsidRPr="001378B9">
              <w:rPr>
                <w:rFonts w:ascii="Times New Roman" w:hAnsi="Times New Roman"/>
                <w:lang w:val="bg-BG"/>
              </w:rPr>
              <w:t xml:space="preserve"> допълване с нов обичаен водач, ползвател,  собственик, промяна в данни за МПС – цвят</w:t>
            </w:r>
            <w:r w:rsidR="00564ADC">
              <w:rPr>
                <w:rFonts w:ascii="Times New Roman" w:hAnsi="Times New Roman"/>
                <w:lang w:val="bg-BG"/>
              </w:rPr>
              <w:t xml:space="preserve">, промяна в застрахователна премия </w:t>
            </w:r>
            <w:r w:rsidRPr="001378B9">
              <w:rPr>
                <w:rFonts w:ascii="Times New Roman" w:hAnsi="Times New Roman"/>
                <w:lang w:val="bg-BG"/>
              </w:rPr>
              <w:t>и т.н.</w:t>
            </w:r>
            <w:r w:rsidR="00564ADC">
              <w:rPr>
                <w:rFonts w:ascii="Times New Roman" w:hAnsi="Times New Roman"/>
                <w:lang w:val="bg-BG"/>
              </w:rPr>
              <w:t>)</w:t>
            </w:r>
          </w:p>
          <w:p w:rsidR="00564ADC" w:rsidRDefault="00564ADC" w:rsidP="004938C9">
            <w:pPr>
              <w:ind w:left="36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Промяна в застрахователна полица се извършва и при необходимост от корекция на данни, установена след изтичане на сроковете за </w:t>
            </w:r>
            <w:r w:rsidR="00D3761C">
              <w:rPr>
                <w:rFonts w:ascii="Times New Roman" w:hAnsi="Times New Roman"/>
                <w:lang w:val="bg-BG"/>
              </w:rPr>
              <w:t>К</w:t>
            </w:r>
            <w:r>
              <w:rPr>
                <w:rFonts w:ascii="Times New Roman" w:hAnsi="Times New Roman"/>
                <w:lang w:val="bg-BG"/>
              </w:rPr>
              <w:t xml:space="preserve">орекция </w:t>
            </w:r>
            <w:r w:rsidR="00D3761C">
              <w:rPr>
                <w:rFonts w:ascii="Times New Roman" w:hAnsi="Times New Roman"/>
                <w:lang w:val="bg-BG"/>
              </w:rPr>
              <w:t xml:space="preserve">на данни </w:t>
            </w:r>
            <w:r>
              <w:rPr>
                <w:rFonts w:ascii="Times New Roman" w:hAnsi="Times New Roman"/>
                <w:lang w:val="bg-BG"/>
              </w:rPr>
              <w:t>по т. 2.</w:t>
            </w:r>
          </w:p>
          <w:p w:rsidR="00564ADC" w:rsidRPr="001378B9" w:rsidRDefault="00564ADC" w:rsidP="004938C9">
            <w:pPr>
              <w:ind w:left="36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Промяната в застрахователна полица се извършва чрез издаване на </w:t>
            </w:r>
            <w:proofErr w:type="spellStart"/>
            <w:r>
              <w:rPr>
                <w:rFonts w:ascii="Times New Roman" w:hAnsi="Times New Roman"/>
                <w:lang w:val="bg-BG"/>
              </w:rPr>
              <w:t>добавък</w:t>
            </w:r>
            <w:proofErr w:type="spellEnd"/>
            <w:r w:rsidR="00291B30">
              <w:rPr>
                <w:rFonts w:ascii="Times New Roman" w:hAnsi="Times New Roman"/>
                <w:lang w:val="bg-BG"/>
              </w:rPr>
              <w:t xml:space="preserve"> (допълнително споразумение)</w:t>
            </w:r>
            <w:r>
              <w:rPr>
                <w:rFonts w:ascii="Times New Roman" w:hAnsi="Times New Roman"/>
                <w:lang w:val="bg-BG"/>
              </w:rPr>
              <w:t xml:space="preserve">.  </w:t>
            </w:r>
          </w:p>
          <w:p w:rsidR="004248DC" w:rsidRPr="001378B9" w:rsidRDefault="004248DC" w:rsidP="004938C9">
            <w:pPr>
              <w:ind w:left="360"/>
              <w:rPr>
                <w:rFonts w:ascii="Times New Roman" w:hAnsi="Times New Roman"/>
                <w:b/>
                <w:lang w:val="bg-BG"/>
              </w:rPr>
            </w:pPr>
          </w:p>
          <w:p w:rsidR="00AC37FD" w:rsidRDefault="00E32F8F" w:rsidP="004938C9">
            <w:pPr>
              <w:ind w:left="360"/>
              <w:rPr>
                <w:rFonts w:ascii="Times New Roman" w:hAnsi="Times New Roman"/>
                <w:lang w:val="bg-BG"/>
              </w:rPr>
            </w:pPr>
            <w:proofErr w:type="gramStart"/>
            <w:r w:rsidRPr="001378B9">
              <w:rPr>
                <w:rFonts w:ascii="Times New Roman" w:hAnsi="Times New Roman"/>
                <w:b/>
                <w:lang w:val="bg-BG"/>
              </w:rPr>
              <w:lastRenderedPageBreak/>
              <w:t>Забележка:</w:t>
            </w:r>
            <w:r w:rsidR="00AC37FD" w:rsidRPr="00A60562">
              <w:rPr>
                <w:rFonts w:ascii="Times New Roman" w:hAnsi="Times New Roman"/>
                <w:lang w:val="bg-BG"/>
              </w:rPr>
              <w:t>Когато</w:t>
            </w:r>
            <w:proofErr w:type="gramEnd"/>
            <w:r w:rsidR="00495AC1" w:rsidRPr="00A60562">
              <w:rPr>
                <w:rFonts w:ascii="Times New Roman" w:hAnsi="Times New Roman"/>
                <w:lang w:val="bg-BG"/>
              </w:rPr>
              <w:t xml:space="preserve"> в Гаранционния фонд е постъпила </w:t>
            </w:r>
            <w:r w:rsidR="00AC37FD" w:rsidRPr="00A60562">
              <w:rPr>
                <w:rFonts w:ascii="Times New Roman" w:hAnsi="Times New Roman"/>
                <w:lang w:val="bg-BG"/>
              </w:rPr>
              <w:t>информация от МВР</w:t>
            </w:r>
            <w:r w:rsidR="00495AC1" w:rsidRPr="00A60562">
              <w:rPr>
                <w:rFonts w:ascii="Times New Roman" w:hAnsi="Times New Roman"/>
                <w:lang w:val="bg-BG"/>
              </w:rPr>
              <w:t xml:space="preserve"> за промяна в СРМПС</w:t>
            </w:r>
            <w:r w:rsidR="00AC37FD" w:rsidRPr="00A60562">
              <w:rPr>
                <w:rFonts w:ascii="Times New Roman" w:hAnsi="Times New Roman"/>
                <w:lang w:val="bg-BG"/>
              </w:rPr>
              <w:t xml:space="preserve">, ЕИСОУКР изпраща автоматично съобщение до застрахователя по </w:t>
            </w:r>
            <w:r w:rsidR="002023DC">
              <w:rPr>
                <w:rFonts w:ascii="Times New Roman" w:hAnsi="Times New Roman"/>
                <w:lang w:val="bg-BG"/>
              </w:rPr>
              <w:t xml:space="preserve">застрахователния </w:t>
            </w:r>
            <w:r w:rsidR="00AC37FD" w:rsidRPr="00A60562">
              <w:rPr>
                <w:rFonts w:ascii="Times New Roman" w:hAnsi="Times New Roman"/>
                <w:lang w:val="bg-BG"/>
              </w:rPr>
              <w:t>договор.</w:t>
            </w:r>
            <w:r w:rsidR="00495AC1" w:rsidRPr="00A60562">
              <w:rPr>
                <w:rFonts w:ascii="Times New Roman" w:hAnsi="Times New Roman"/>
                <w:lang w:val="bg-BG"/>
              </w:rPr>
              <w:t>Предоставената</w:t>
            </w:r>
            <w:r w:rsidR="00CE7BF6" w:rsidRPr="00A60562">
              <w:rPr>
                <w:rFonts w:ascii="Times New Roman" w:hAnsi="Times New Roman"/>
                <w:lang w:val="bg-BG"/>
              </w:rPr>
              <w:t xml:space="preserve"> информация</w:t>
            </w:r>
            <w:r w:rsidR="00495AC1" w:rsidRPr="00A60562">
              <w:rPr>
                <w:rFonts w:ascii="Times New Roman" w:hAnsi="Times New Roman"/>
                <w:lang w:val="bg-BG"/>
              </w:rPr>
              <w:t xml:space="preserve"> от </w:t>
            </w:r>
            <w:proofErr w:type="spellStart"/>
            <w:r w:rsidR="00495AC1" w:rsidRPr="00A60562">
              <w:rPr>
                <w:rFonts w:ascii="Times New Roman" w:hAnsi="Times New Roman"/>
                <w:lang w:val="bg-BG"/>
              </w:rPr>
              <w:t>МВРне</w:t>
            </w:r>
            <w:proofErr w:type="spellEnd"/>
            <w:r w:rsidR="00495AC1" w:rsidRPr="00A60562">
              <w:rPr>
                <w:rFonts w:ascii="Times New Roman" w:hAnsi="Times New Roman"/>
                <w:lang w:val="bg-BG"/>
              </w:rPr>
              <w:t xml:space="preserve"> води до</w:t>
            </w:r>
            <w:r w:rsidR="00CE7BF6" w:rsidRPr="00A60562">
              <w:rPr>
                <w:rFonts w:ascii="Times New Roman" w:hAnsi="Times New Roman"/>
                <w:lang w:val="bg-BG"/>
              </w:rPr>
              <w:t xml:space="preserve"> автоматични корекции в базата данни </w:t>
            </w:r>
            <w:r w:rsidR="002023DC">
              <w:rPr>
                <w:rFonts w:ascii="Times New Roman" w:hAnsi="Times New Roman"/>
                <w:lang w:val="bg-BG"/>
              </w:rPr>
              <w:t xml:space="preserve">в регистъра на застрахователните полици </w:t>
            </w:r>
            <w:r w:rsidR="00A60562">
              <w:rPr>
                <w:rFonts w:ascii="Times New Roman" w:hAnsi="Times New Roman"/>
                <w:lang w:val="bg-BG"/>
              </w:rPr>
              <w:t>и в застрахователния договор</w:t>
            </w:r>
            <w:r w:rsidR="00A60562" w:rsidRPr="00A60562">
              <w:rPr>
                <w:rFonts w:ascii="Times New Roman" w:hAnsi="Times New Roman"/>
                <w:lang w:val="bg-BG"/>
              </w:rPr>
              <w:t>.</w:t>
            </w:r>
          </w:p>
          <w:p w:rsidR="00A60562" w:rsidRPr="00A60562" w:rsidRDefault="00A60562" w:rsidP="004938C9">
            <w:pPr>
              <w:ind w:left="360"/>
              <w:rPr>
                <w:ins w:id="4" w:author="toni" w:date="2016-11-04T15:55:00Z"/>
                <w:rFonts w:ascii="Times New Roman" w:hAnsi="Times New Roman"/>
                <w:lang w:val="bg-BG"/>
              </w:rPr>
            </w:pPr>
            <w:r w:rsidRPr="00A60562">
              <w:rPr>
                <w:rFonts w:ascii="Times New Roman" w:hAnsi="Times New Roman"/>
                <w:lang w:val="bg-BG"/>
              </w:rPr>
              <w:t xml:space="preserve">Постъпилата информация се отбелязва в базата данни като допълнителни данни. </w:t>
            </w:r>
          </w:p>
          <w:p w:rsidR="00AC37FD" w:rsidRPr="001378B9" w:rsidRDefault="00AC37FD" w:rsidP="004938C9">
            <w:pPr>
              <w:ind w:left="360"/>
              <w:rPr>
                <w:ins w:id="5" w:author="toni" w:date="2016-11-04T16:01:00Z"/>
                <w:rFonts w:ascii="Times New Roman" w:hAnsi="Times New Roman"/>
                <w:b/>
                <w:lang w:val="bg-BG"/>
              </w:rPr>
            </w:pPr>
          </w:p>
          <w:p w:rsidR="00AC37FD" w:rsidRPr="00517D66" w:rsidRDefault="00517D66" w:rsidP="00517D66">
            <w:pPr>
              <w:ind w:left="360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4. </w:t>
            </w:r>
            <w:r w:rsidR="00AC37FD" w:rsidRPr="00517D66">
              <w:rPr>
                <w:rFonts w:ascii="Times New Roman" w:hAnsi="Times New Roman"/>
                <w:b/>
                <w:lang w:val="bg-BG"/>
              </w:rPr>
              <w:t xml:space="preserve">Прекратяване на полица – </w:t>
            </w:r>
            <w:r w:rsidR="00AC37FD" w:rsidRPr="00517D66">
              <w:rPr>
                <w:rFonts w:ascii="Times New Roman" w:hAnsi="Times New Roman"/>
                <w:lang w:val="bg-BG"/>
              </w:rPr>
              <w:t>при прекратяване на застрахователния договор.</w:t>
            </w:r>
          </w:p>
          <w:p w:rsidR="00AC37FD" w:rsidRPr="001378B9" w:rsidRDefault="00AC37FD" w:rsidP="004938C9">
            <w:pPr>
              <w:ind w:left="360"/>
              <w:rPr>
                <w:ins w:id="6" w:author="toni" w:date="2016-11-04T16:00:00Z"/>
                <w:rFonts w:ascii="Times New Roman" w:hAnsi="Times New Roman"/>
                <w:strike/>
                <w:lang w:val="bg-BG"/>
              </w:rPr>
            </w:pPr>
          </w:p>
          <w:p w:rsidR="00AC37FD" w:rsidRPr="001378B9" w:rsidRDefault="00AC37FD" w:rsidP="004938C9">
            <w:pPr>
              <w:ind w:left="360"/>
              <w:rPr>
                <w:rFonts w:ascii="Times New Roman" w:hAnsi="Times New Roman"/>
                <w:strike/>
                <w:lang w:val="bg-BG"/>
              </w:rPr>
            </w:pPr>
          </w:p>
          <w:p w:rsidR="00AC37FD" w:rsidRPr="001378B9" w:rsidRDefault="00AC37FD" w:rsidP="0006129F">
            <w:pPr>
              <w:pStyle w:val="ListParagraph"/>
              <w:rPr>
                <w:rFonts w:ascii="Times New Roman" w:hAnsi="Times New Roman"/>
                <w:lang w:val="bg-BG"/>
              </w:rPr>
            </w:pPr>
          </w:p>
          <w:p w:rsidR="004248DC" w:rsidRPr="001378B9" w:rsidRDefault="004248DC" w:rsidP="004938C9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Забележка:</w:t>
            </w:r>
          </w:p>
          <w:p w:rsidR="00AC37FD" w:rsidRPr="001378B9" w:rsidRDefault="00840ED5" w:rsidP="002023D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Операциите по т. 1 до4</w:t>
            </w:r>
            <w:r w:rsidR="00AC37FD" w:rsidRPr="001378B9">
              <w:rPr>
                <w:rFonts w:ascii="Times New Roman" w:hAnsi="Times New Roman"/>
                <w:b/>
                <w:lang w:val="bg-BG"/>
              </w:rPr>
              <w:t xml:space="preserve"> не водят до заличаване на данни в базата данни, </w:t>
            </w:r>
            <w:r>
              <w:rPr>
                <w:rFonts w:ascii="Times New Roman" w:hAnsi="Times New Roman"/>
                <w:b/>
                <w:lang w:val="bg-BG"/>
              </w:rPr>
              <w:t>където</w:t>
            </w:r>
            <w:r w:rsidR="00AC37FD" w:rsidRPr="001378B9">
              <w:rPr>
                <w:rFonts w:ascii="Times New Roman" w:hAnsi="Times New Roman"/>
                <w:b/>
                <w:lang w:val="bg-BG"/>
              </w:rPr>
              <w:t xml:space="preserve"> задължително </w:t>
            </w:r>
            <w:r>
              <w:rPr>
                <w:rFonts w:ascii="Times New Roman" w:hAnsi="Times New Roman"/>
                <w:b/>
                <w:lang w:val="bg-BG"/>
              </w:rPr>
              <w:t xml:space="preserve">се </w:t>
            </w:r>
            <w:r w:rsidR="00AC37FD" w:rsidRPr="001378B9">
              <w:rPr>
                <w:rFonts w:ascii="Times New Roman" w:hAnsi="Times New Roman"/>
                <w:b/>
                <w:lang w:val="bg-BG"/>
              </w:rPr>
              <w:t>запазва история</w:t>
            </w:r>
            <w:r w:rsidR="00BF4134">
              <w:rPr>
                <w:rFonts w:ascii="Times New Roman" w:hAnsi="Times New Roman"/>
                <w:b/>
                <w:lang w:val="bg-BG"/>
              </w:rPr>
              <w:t>.</w:t>
            </w:r>
          </w:p>
        </w:tc>
      </w:tr>
      <w:tr w:rsidR="00564ADC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ADC" w:rsidRDefault="00564ADC" w:rsidP="0006129F">
            <w:pPr>
              <w:rPr>
                <w:rFonts w:ascii="Times New Roman" w:hAnsi="Times New Roman"/>
                <w:lang w:val="bg-BG"/>
              </w:rPr>
            </w:pPr>
            <w:proofErr w:type="gramStart"/>
            <w:r>
              <w:rPr>
                <w:rFonts w:ascii="Times New Roman" w:hAnsi="Times New Roman"/>
                <w:lang w:val="bg-BG"/>
              </w:rPr>
              <w:lastRenderedPageBreak/>
              <w:t xml:space="preserve">3. 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ADC" w:rsidRPr="001378B9" w:rsidRDefault="00564AD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Номер на </w:t>
            </w:r>
            <w:proofErr w:type="spellStart"/>
            <w:r>
              <w:rPr>
                <w:rFonts w:ascii="Times New Roman" w:hAnsi="Times New Roman"/>
                <w:lang w:val="bg-BG"/>
              </w:rPr>
              <w:t>Добавък</w:t>
            </w:r>
            <w:proofErr w:type="spellEnd"/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291B30">
              <w:rPr>
                <w:rFonts w:ascii="Times New Roman" w:hAnsi="Times New Roman"/>
                <w:lang w:val="bg-BG"/>
              </w:rPr>
              <w:t xml:space="preserve">(допълнително споразумение) </w:t>
            </w:r>
            <w:r>
              <w:rPr>
                <w:rFonts w:ascii="Times New Roman" w:hAnsi="Times New Roman"/>
                <w:lang w:val="bg-BG"/>
              </w:rPr>
              <w:t>към застрахователна полица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ADC" w:rsidRPr="001378B9" w:rsidRDefault="00564AD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ADC" w:rsidRPr="00564ADC" w:rsidRDefault="00564ADC" w:rsidP="0006129F">
            <w:pPr>
              <w:rPr>
                <w:rFonts w:ascii="Times New Roman" w:hAnsi="Times New Roman"/>
                <w:lang w:val="bg-BG"/>
              </w:rPr>
            </w:pPr>
            <w:r w:rsidRPr="00291B30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задължително, при извършване на промяна в застрахователната </w:t>
            </w:r>
            <w:proofErr w:type="gramStart"/>
            <w:r w:rsidRPr="00291B30">
              <w:rPr>
                <w:rFonts w:ascii="Times New Roman" w:hAnsi="Times New Roman"/>
                <w:b/>
                <w:lang w:val="bg-BG"/>
              </w:rPr>
              <w:t>полица</w:t>
            </w:r>
            <w:r w:rsidRPr="00564ADC">
              <w:rPr>
                <w:rFonts w:ascii="Times New Roman" w:hAnsi="Times New Roman"/>
                <w:lang w:val="bg-BG"/>
              </w:rPr>
              <w:t xml:space="preserve">. </w:t>
            </w:r>
            <w:proofErr w:type="gramEnd"/>
          </w:p>
          <w:p w:rsidR="00564ADC" w:rsidRPr="00564ADC" w:rsidRDefault="00564ADC" w:rsidP="0006129F">
            <w:pPr>
              <w:rPr>
                <w:lang w:val="bg-BG"/>
              </w:rPr>
            </w:pPr>
            <w:r w:rsidRPr="00564ADC">
              <w:rPr>
                <w:rFonts w:ascii="Times New Roman" w:hAnsi="Times New Roman"/>
                <w:lang w:val="bg-BG"/>
              </w:rPr>
              <w:t xml:space="preserve">Номерът съвпада с номера на застрахователната полица с индекс за </w:t>
            </w:r>
            <w:proofErr w:type="spellStart"/>
            <w:r w:rsidRPr="00564ADC">
              <w:rPr>
                <w:rFonts w:ascii="Times New Roman" w:hAnsi="Times New Roman"/>
                <w:lang w:val="bg-BG"/>
              </w:rPr>
              <w:t>поредност</w:t>
            </w:r>
            <w:proofErr w:type="spellEnd"/>
            <w:r w:rsidRPr="00564ADC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096F83" w:rsidP="00B50A8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AE5C95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и час </w:t>
            </w:r>
            <w:r w:rsidR="00AE5C95">
              <w:rPr>
                <w:rFonts w:ascii="Times New Roman" w:hAnsi="Times New Roman"/>
                <w:lang w:val="bg-BG"/>
              </w:rPr>
              <w:t>на регистрация по</w:t>
            </w:r>
            <w:r w:rsidR="00943D26">
              <w:rPr>
                <w:rFonts w:ascii="Times New Roman" w:hAnsi="Times New Roman"/>
                <w:lang w:val="bg-BG"/>
              </w:rPr>
              <w:t xml:space="preserve"> т. 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5E8" w:rsidRDefault="00AC37FD" w:rsidP="00B50A86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Попълва се автоматично с текуща дата и час при</w:t>
            </w:r>
            <w:r w:rsidR="008D7B36">
              <w:rPr>
                <w:rFonts w:ascii="Times New Roman" w:hAnsi="Times New Roman"/>
                <w:lang w:val="bg-BG"/>
              </w:rPr>
              <w:t xml:space="preserve"> </w:t>
            </w:r>
            <w:r w:rsidR="00BA41CE">
              <w:rPr>
                <w:rFonts w:ascii="Times New Roman" w:hAnsi="Times New Roman"/>
                <w:lang w:val="bg-BG"/>
              </w:rPr>
              <w:t>регистрация на</w:t>
            </w:r>
            <w:r w:rsidR="00D755E8">
              <w:rPr>
                <w:rFonts w:ascii="Times New Roman" w:hAnsi="Times New Roman"/>
                <w:lang w:val="bg-BG"/>
              </w:rPr>
              <w:t xml:space="preserve"> действие по т. 2.</w:t>
            </w:r>
          </w:p>
          <w:p w:rsidR="00AC37FD" w:rsidRPr="001378B9" w:rsidRDefault="00AC37FD" w:rsidP="00B50A86">
            <w:pPr>
              <w:rPr>
                <w:rFonts w:ascii="Times New Roman" w:hAnsi="Times New Roman"/>
                <w:lang w:val="bg-BG"/>
              </w:rPr>
            </w:pPr>
          </w:p>
        </w:tc>
      </w:tr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096F83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и час на </w:t>
            </w:r>
            <w:r w:rsidR="0016126D">
              <w:rPr>
                <w:rFonts w:ascii="Times New Roman" w:hAnsi="Times New Roman"/>
                <w:lang w:val="bg-BG"/>
              </w:rPr>
              <w:t xml:space="preserve">влизане в сила на </w:t>
            </w:r>
            <w:r w:rsidR="002B6903">
              <w:rPr>
                <w:rFonts w:ascii="Times New Roman" w:hAnsi="Times New Roman"/>
                <w:lang w:val="bg-BG"/>
              </w:rPr>
              <w:t xml:space="preserve">Промяна в полицата или </w:t>
            </w:r>
            <w:r w:rsidRPr="002B6903">
              <w:rPr>
                <w:rFonts w:ascii="Times New Roman" w:hAnsi="Times New Roman"/>
                <w:lang w:val="bg-BG"/>
              </w:rPr>
              <w:t>Прекратяване на полицата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1CE" w:rsidRDefault="00BA41CE" w:rsidP="00BA41C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Информацията се подава от застрахователя. </w:t>
            </w:r>
          </w:p>
          <w:p w:rsidR="00AC37FD" w:rsidRPr="001378B9" w:rsidRDefault="00BA41CE" w:rsidP="00BB22B0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Застрахователят отбелязва датата</w:t>
            </w:r>
            <w:r w:rsidR="00BB22B0">
              <w:rPr>
                <w:rFonts w:ascii="Times New Roman" w:hAnsi="Times New Roman"/>
                <w:lang w:val="bg-BG"/>
              </w:rPr>
              <w:t xml:space="preserve"> и часа на влизане в сила</w:t>
            </w:r>
            <w:r>
              <w:rPr>
                <w:rFonts w:ascii="Times New Roman" w:hAnsi="Times New Roman"/>
                <w:lang w:val="bg-BG"/>
              </w:rPr>
              <w:t xml:space="preserve"> на </w:t>
            </w:r>
            <w:r w:rsidR="002B6903">
              <w:rPr>
                <w:rFonts w:ascii="Times New Roman" w:hAnsi="Times New Roman"/>
                <w:lang w:val="bg-BG"/>
              </w:rPr>
              <w:t xml:space="preserve">промяната на договора или </w:t>
            </w:r>
            <w:r>
              <w:rPr>
                <w:rFonts w:ascii="Times New Roman" w:hAnsi="Times New Roman"/>
                <w:lang w:val="bg-BG"/>
              </w:rPr>
              <w:t>прекратяване</w:t>
            </w:r>
            <w:r w:rsidR="002B6903">
              <w:rPr>
                <w:rFonts w:ascii="Times New Roman" w:hAnsi="Times New Roman"/>
                <w:lang w:val="bg-BG"/>
              </w:rPr>
              <w:t>то</w:t>
            </w:r>
            <w:r>
              <w:rPr>
                <w:rFonts w:ascii="Times New Roman" w:hAnsi="Times New Roman"/>
                <w:lang w:val="bg-BG"/>
              </w:rPr>
              <w:t xml:space="preserve"> на договора, която</w:t>
            </w:r>
            <w:r w:rsidR="00BB22B0">
              <w:rPr>
                <w:rFonts w:ascii="Times New Roman" w:hAnsi="Times New Roman"/>
                <w:lang w:val="bg-BG"/>
              </w:rPr>
              <w:t xml:space="preserve"> не може да бъде преди</w:t>
            </w:r>
            <w:r>
              <w:rPr>
                <w:rFonts w:ascii="Times New Roman" w:hAnsi="Times New Roman"/>
                <w:lang w:val="bg-BG"/>
              </w:rPr>
              <w:t xml:space="preserve"> датата на регистрация на действието. </w:t>
            </w:r>
          </w:p>
        </w:tc>
      </w:tr>
      <w:tr w:rsidR="00AC37FD" w:rsidRPr="001378B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592975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</w:t>
            </w:r>
            <w:r w:rsidR="00096F83"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Източник - потребител</w:t>
            </w:r>
            <w:r w:rsidRPr="001378B9">
              <w:rPr>
                <w:rFonts w:ascii="Times New Roman" w:hAnsi="Times New Roman"/>
                <w:lang w:val="bg-BG"/>
              </w:rPr>
              <w:tab/>
            </w:r>
            <w:r w:rsidRPr="001378B9">
              <w:rPr>
                <w:rFonts w:ascii="Times New Roman" w:hAnsi="Times New Roman"/>
                <w:lang w:val="bg-BG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Ще се попълва автоматично: ще се попълва от система на базата на цифровия сертификат.</w:t>
            </w:r>
          </w:p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Стойности: Код на застраховател </w:t>
            </w:r>
          </w:p>
        </w:tc>
      </w:tr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592975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</w:t>
            </w:r>
            <w:r w:rsidR="00096F83"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Източник - операция</w:t>
            </w:r>
            <w:r w:rsidRPr="001378B9">
              <w:rPr>
                <w:rFonts w:ascii="Times New Roman" w:hAnsi="Times New Roman"/>
                <w:lang w:val="bg-BG"/>
              </w:rPr>
              <w:tab/>
            </w:r>
            <w:r w:rsidRPr="001378B9">
              <w:rPr>
                <w:rFonts w:ascii="Times New Roman" w:hAnsi="Times New Roman"/>
                <w:lang w:val="bg-BG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4938C9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източник на актуализацията - операция –промяна/корекция на полица.</w:t>
            </w:r>
          </w:p>
        </w:tc>
      </w:tr>
    </w:tbl>
    <w:p w:rsidR="00914441" w:rsidRPr="001378B9" w:rsidRDefault="00914441">
      <w:pPr>
        <w:jc w:val="both"/>
        <w:rPr>
          <w:rFonts w:ascii="Times New Roman" w:hAnsi="Times New Roman"/>
          <w:lang w:val="bg-BG"/>
        </w:rPr>
      </w:pPr>
    </w:p>
    <w:p w:rsidR="00322AD5" w:rsidRPr="001378B9" w:rsidRDefault="00322AD5" w:rsidP="006412E4">
      <w:pPr>
        <w:pStyle w:val="Heading2"/>
        <w:numPr>
          <w:ilvl w:val="0"/>
          <w:numId w:val="0"/>
        </w:numPr>
        <w:jc w:val="both"/>
        <w:rPr>
          <w:rFonts w:ascii="Times New Roman" w:hAnsi="Times New Roman"/>
        </w:rPr>
      </w:pPr>
    </w:p>
    <w:p w:rsidR="004938C9" w:rsidRPr="001378B9" w:rsidRDefault="008D7B36" w:rsidP="006412E4">
      <w:pPr>
        <w:pStyle w:val="Heading2"/>
        <w:numPr>
          <w:ilvl w:val="0"/>
          <w:numId w:val="0"/>
        </w:numPr>
        <w:jc w:val="both"/>
        <w:rPr>
          <w:rFonts w:ascii="Times New Roman" w:eastAsia="MS Mincho" w:hAnsi="Times New Roman"/>
          <w:b/>
          <w:bCs/>
        </w:rPr>
      </w:pPr>
      <w:r>
        <w:rPr>
          <w:rFonts w:ascii="Times New Roman" w:hAnsi="Times New Roman"/>
        </w:rPr>
        <w:t>5</w:t>
      </w:r>
      <w:r w:rsidR="004938C9" w:rsidRPr="001378B9">
        <w:rPr>
          <w:rFonts w:ascii="Times New Roman" w:hAnsi="Times New Roman"/>
        </w:rPr>
        <w:t xml:space="preserve">. </w:t>
      </w:r>
      <w:r w:rsidR="004938C9" w:rsidRPr="001378B9">
        <w:rPr>
          <w:rFonts w:ascii="Times New Roman" w:eastAsia="MS Mincho" w:hAnsi="Times New Roman"/>
          <w:b/>
          <w:bCs/>
        </w:rPr>
        <w:t>Корекция на премия по (прилага се за полица „Гражданска отговорност” на автомобилистите и „Злополука” на пътниците в обществения транспорт</w:t>
      </w:r>
      <w:r w:rsidR="00314CD8" w:rsidRPr="001378B9">
        <w:rPr>
          <w:rFonts w:ascii="Times New Roman" w:eastAsia="MS Mincho" w:hAnsi="Times New Roman"/>
          <w:b/>
          <w:bCs/>
        </w:rPr>
        <w:t>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93"/>
        <w:gridCol w:w="2755"/>
        <w:gridCol w:w="3624"/>
      </w:tblGrid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37FD" w:rsidRPr="001378B9" w:rsidRDefault="00AC37FD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096F83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застрахователната полица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е задължително и се подава от застрахователя.</w:t>
            </w:r>
          </w:p>
          <w:p w:rsidR="00AC37FD" w:rsidRPr="001378B9" w:rsidRDefault="00AC37FD" w:rsidP="004938C9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номерът на застрахователната полица, по която се прави корекция на премия.</w:t>
            </w:r>
          </w:p>
        </w:tc>
      </w:tr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096F83" w:rsidP="00314CD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314CD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на промяна на премията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314CD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е задължително и се подава от застрахователя.</w:t>
            </w:r>
          </w:p>
          <w:p w:rsidR="00AC37FD" w:rsidRPr="001378B9" w:rsidRDefault="00AC37FD" w:rsidP="00314CD8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ЕИСОУКР извършва верификация на срока за подаване на корекцията съгласно нормативната уредба.</w:t>
            </w:r>
          </w:p>
        </w:tc>
      </w:tr>
      <w:tr w:rsidR="00AC37FD" w:rsidRPr="00F42579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096F83" w:rsidP="009D5043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9D5043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Корекция на начислена премия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Попълва се:</w:t>
            </w:r>
          </w:p>
          <w:p w:rsidR="00AC37FD" w:rsidRPr="004131EE" w:rsidRDefault="00AC37FD" w:rsidP="00613A50">
            <w:pPr>
              <w:pStyle w:val="ListParagraph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в</w:t>
            </w:r>
            <w:proofErr w:type="gramEnd"/>
            <w:r w:rsidRPr="004131EE">
              <w:rPr>
                <w:rFonts w:ascii="Times New Roman" w:hAnsi="Times New Roman"/>
                <w:lang w:val="bg-BG"/>
              </w:rPr>
              <w:t xml:space="preserve"> случай че има промяна по първоначалната премия </w:t>
            </w:r>
          </w:p>
          <w:p w:rsidR="00AC37FD" w:rsidRPr="004131EE" w:rsidRDefault="004131EE" w:rsidP="00613A50">
            <w:pPr>
              <w:pStyle w:val="ListParagraph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п</w:t>
            </w:r>
            <w:r w:rsidR="00AC37FD" w:rsidRPr="004131EE">
              <w:rPr>
                <w:rFonts w:ascii="Times New Roman" w:hAnsi="Times New Roman"/>
                <w:lang w:val="bg-BG"/>
              </w:rPr>
              <w:t>ри</w:t>
            </w:r>
            <w:proofErr w:type="gramEnd"/>
            <w:r w:rsidR="00AC37FD" w:rsidRPr="004131EE">
              <w:rPr>
                <w:rFonts w:ascii="Times New Roman" w:hAnsi="Times New Roman"/>
                <w:lang w:val="bg-BG"/>
              </w:rPr>
              <w:t xml:space="preserve"> прекратяване на полица</w:t>
            </w:r>
          </w:p>
          <w:p w:rsidR="00AC37FD" w:rsidRPr="004131EE" w:rsidRDefault="00AC37FD" w:rsidP="00457BEF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Подава се корекцията на премията със знак „+” </w:t>
            </w:r>
            <w:proofErr w:type="gramStart"/>
            <w:r w:rsidRPr="004131EE">
              <w:rPr>
                <w:rFonts w:ascii="Times New Roman" w:hAnsi="Times New Roman"/>
                <w:lang w:val="bg-BG"/>
              </w:rPr>
              <w:t>или „-„</w:t>
            </w:r>
            <w:proofErr w:type="gramEnd"/>
          </w:p>
          <w:p w:rsidR="00AC37FD" w:rsidRPr="004131EE" w:rsidRDefault="00AC37FD" w:rsidP="0006129F">
            <w:pPr>
              <w:rPr>
                <w:rFonts w:ascii="Times New Roman" w:hAnsi="Times New Roman"/>
                <w:lang w:val="bg-BG"/>
              </w:rPr>
            </w:pPr>
          </w:p>
          <w:p w:rsidR="00AC37FD" w:rsidRPr="004131EE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Бележка във връзка с генерирането на справки за премиен приход от </w:t>
            </w:r>
            <w:proofErr w:type="gramStart"/>
            <w:r w:rsidRPr="004131EE">
              <w:rPr>
                <w:rFonts w:ascii="Times New Roman" w:hAnsi="Times New Roman"/>
                <w:lang w:val="bg-BG"/>
              </w:rPr>
              <w:t xml:space="preserve">ЕИСОУКР: </w:t>
            </w:r>
            <w:proofErr w:type="gramEnd"/>
          </w:p>
          <w:p w:rsidR="00AC37FD" w:rsidRPr="004131EE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1. При генерирането на справка за премиен приход, корекциите с дата на промяна в годината на издаване на полицата се отразяват в начисления премийния приход за съответната година.</w:t>
            </w:r>
          </w:p>
          <w:p w:rsidR="00AC37FD" w:rsidRPr="004131EE" w:rsidRDefault="00AC37FD" w:rsidP="0006129F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2. При генерирането на справка за премиен приход, корекциите с дата на промяна, която е след края на годината на издаване на полицата, не се отразяват в начисления премийния приход за годината на издаване на полицата. Такива корекции с обща положителна стойност се отчитат като премиен приход за съответната година, в която се правят корекциите. Такива корекции с обща отрицателна стойност се отчитат като разход за съответната година, в която се правят корекциите.</w:t>
            </w:r>
          </w:p>
        </w:tc>
      </w:tr>
      <w:tr w:rsidR="00AC37FD" w:rsidRPr="004131EE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096F83" w:rsidP="009D5043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AC37FD" w:rsidP="009D5043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Корекция на Начислена премия – „Гражданска отговорност” при многогодишен договор за втори застрахователен период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AC37FD" w:rsidP="0006129F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число</w:t>
            </w:r>
            <w:proofErr w:type="gramEnd"/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Попълва се:</w:t>
            </w:r>
          </w:p>
          <w:p w:rsidR="00AC37FD" w:rsidRPr="004131EE" w:rsidRDefault="00AC37FD" w:rsidP="007B5FF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в</w:t>
            </w:r>
            <w:proofErr w:type="gramEnd"/>
            <w:r w:rsidRPr="004131EE">
              <w:rPr>
                <w:rFonts w:ascii="Times New Roman" w:hAnsi="Times New Roman"/>
                <w:lang w:val="bg-BG"/>
              </w:rPr>
              <w:t xml:space="preserve"> случай че има промяна по първоначалната премия </w:t>
            </w:r>
          </w:p>
          <w:p w:rsidR="00AC37FD" w:rsidRPr="004131EE" w:rsidRDefault="004131EE" w:rsidP="007B5FF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lang w:val="bg-BG"/>
              </w:rPr>
            </w:pPr>
            <w:proofErr w:type="gramStart"/>
            <w:r w:rsidRPr="004131EE">
              <w:rPr>
                <w:rFonts w:ascii="Times New Roman" w:hAnsi="Times New Roman"/>
                <w:lang w:val="bg-BG"/>
              </w:rPr>
              <w:t>п</w:t>
            </w:r>
            <w:r w:rsidR="00AC37FD" w:rsidRPr="004131EE">
              <w:rPr>
                <w:rFonts w:ascii="Times New Roman" w:hAnsi="Times New Roman"/>
                <w:lang w:val="bg-BG"/>
              </w:rPr>
              <w:t>ри</w:t>
            </w:r>
            <w:proofErr w:type="gramEnd"/>
            <w:r w:rsidR="00AC37FD" w:rsidRPr="004131EE">
              <w:rPr>
                <w:rFonts w:ascii="Times New Roman" w:hAnsi="Times New Roman"/>
                <w:lang w:val="bg-BG"/>
              </w:rPr>
              <w:t xml:space="preserve"> прекратяване на полица</w:t>
            </w:r>
          </w:p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Подава се корекцията на премията със знак „+” </w:t>
            </w:r>
            <w:proofErr w:type="gramStart"/>
            <w:r w:rsidRPr="004131EE">
              <w:rPr>
                <w:rFonts w:ascii="Times New Roman" w:hAnsi="Times New Roman"/>
                <w:lang w:val="bg-BG"/>
              </w:rPr>
              <w:t>или „-„</w:t>
            </w:r>
            <w:proofErr w:type="gramEnd"/>
          </w:p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Бележка във връзка с генерирането на справки за премиен приход от </w:t>
            </w:r>
            <w:proofErr w:type="gramStart"/>
            <w:r w:rsidRPr="004131EE">
              <w:rPr>
                <w:rFonts w:ascii="Times New Roman" w:hAnsi="Times New Roman"/>
                <w:lang w:val="bg-BG"/>
              </w:rPr>
              <w:t xml:space="preserve">ЕИСОУКР: </w:t>
            </w:r>
            <w:proofErr w:type="gramEnd"/>
          </w:p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1. При генерирането на справка за премиен приход, корекциите с дата на промяна в годината на начисляване на премийния приход за съответния застрахователен период се отразяват в </w:t>
            </w:r>
            <w:r w:rsidRPr="004131EE">
              <w:rPr>
                <w:rFonts w:ascii="Times New Roman" w:hAnsi="Times New Roman"/>
                <w:lang w:val="bg-BG"/>
              </w:rPr>
              <w:lastRenderedPageBreak/>
              <w:t>начисления премийния приход за съответната година.</w:t>
            </w:r>
          </w:p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2. При генерирането на справка за премиен приход, корекциите с дата на промяна, която е след края на годината на начисляване на премийния приход за съответния застрахователен период, не се отразяват в начисления премийния приход за годината. Такива корекции с обща положителна стойност се отчитат като премиен приход за съответната година, в която се правят корекциите. Такива корекции с обща отрицателна стойност се отчитат като разход за съответната година, в която се правят корекциите.</w:t>
            </w:r>
          </w:p>
        </w:tc>
      </w:tr>
      <w:tr w:rsidR="00AC37FD" w:rsidRPr="004131EE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096F83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lastRenderedPageBreak/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Корекция на Начислена премия – „Гражданска отговорност” при многогодишен договор за трети застрахователен период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AC37FD" w:rsidP="00914441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 xml:space="preserve">Бележка във връзка с генерирането на справки за премиен приход от </w:t>
            </w:r>
            <w:proofErr w:type="gramStart"/>
            <w:r w:rsidRPr="004131EE">
              <w:rPr>
                <w:rFonts w:ascii="Times New Roman" w:hAnsi="Times New Roman"/>
                <w:lang w:val="bg-BG"/>
              </w:rPr>
              <w:t xml:space="preserve">ЕИСОУКР: </w:t>
            </w:r>
            <w:proofErr w:type="gramEnd"/>
          </w:p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1. При генерирането на справка за премиен приход, корекциите с дата на промяна в годината на начисляване на премийния приход за съответния застрахователен период се отразяват в начисления премийния приход за съответната година.</w:t>
            </w:r>
          </w:p>
          <w:p w:rsidR="00AC37FD" w:rsidRPr="004131EE" w:rsidRDefault="00AC37FD" w:rsidP="00961B52">
            <w:pPr>
              <w:rPr>
                <w:rFonts w:ascii="Times New Roman" w:hAnsi="Times New Roman"/>
                <w:lang w:val="bg-BG"/>
              </w:rPr>
            </w:pPr>
            <w:r w:rsidRPr="004131EE">
              <w:rPr>
                <w:rFonts w:ascii="Times New Roman" w:hAnsi="Times New Roman"/>
                <w:lang w:val="bg-BG"/>
              </w:rPr>
              <w:t>2. При генерирането на справка за премиен приход, корекциите с дата на промяна, която е след края на годината на начисляване на премийния приход за съответния застрахователен период, не се отразяват в начисления премийния приход за годината. Такива корекции с обща положителна стойност се отчитат като премиен приход за съответната година, в която се правят корекциите. Такива корекции с обща отрицателна стойност се отчитат като разход за съответната година, в която се правят корекциите.</w:t>
            </w:r>
          </w:p>
        </w:tc>
      </w:tr>
      <w:tr w:rsidR="001C1E69" w:rsidRPr="00270438" w:rsidTr="00AC37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E69" w:rsidRPr="001378B9" w:rsidRDefault="004131EE" w:rsidP="00961B52">
            <w:pPr>
              <w:rPr>
                <w:rFonts w:ascii="Times New Roman" w:hAnsi="Times New Roman"/>
                <w:color w:val="C0504D" w:themeColor="accent2"/>
                <w:lang w:val="bg-BG"/>
              </w:rPr>
            </w:pPr>
            <w:r>
              <w:rPr>
                <w:rFonts w:ascii="Times New Roman" w:hAnsi="Times New Roman"/>
                <w:color w:val="C0504D" w:themeColor="accent2"/>
                <w:lang w:val="bg-BG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E69" w:rsidRPr="001378B9" w:rsidRDefault="001C1E69" w:rsidP="00AB177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Системна информация: - идентификация на потребител на информационна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>система</w:t>
            </w:r>
            <w:r w:rsidRPr="001378B9">
              <w:rPr>
                <w:rFonts w:ascii="Times New Roman" w:hAnsi="Times New Roman"/>
                <w:lang w:val="bg-BG"/>
              </w:rPr>
              <w:tab/>
            </w:r>
            <w:proofErr w:type="gramEnd"/>
            <w:r w:rsidRPr="001378B9">
              <w:rPr>
                <w:rFonts w:ascii="Times New Roman" w:hAnsi="Times New Roman"/>
                <w:lang w:val="bg-BG"/>
              </w:rPr>
              <w:tab/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E69" w:rsidRPr="001378B9" w:rsidRDefault="001C1E69" w:rsidP="00AB177B">
            <w:pPr>
              <w:rPr>
                <w:rFonts w:ascii="Times New Roman" w:hAnsi="Times New Roman"/>
              </w:rPr>
            </w:pPr>
            <w:proofErr w:type="spellStart"/>
            <w:r w:rsidRPr="001378B9">
              <w:rPr>
                <w:rFonts w:ascii="Times New Roman" w:hAnsi="Times New Roman"/>
              </w:rPr>
              <w:t>Номенклатура</w:t>
            </w:r>
            <w:proofErr w:type="spellEnd"/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E69" w:rsidRPr="00B55579" w:rsidRDefault="001C1E69" w:rsidP="00AB177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се попълва</w:t>
            </w:r>
            <w:r w:rsidR="00B55579">
              <w:rPr>
                <w:rFonts w:ascii="Times New Roman" w:hAnsi="Times New Roman"/>
              </w:rPr>
              <w:t xml:space="preserve"> </w:t>
            </w:r>
            <w:r w:rsidRPr="00B55579">
              <w:rPr>
                <w:rFonts w:ascii="Times New Roman" w:hAnsi="Times New Roman"/>
                <w:lang w:val="bg-BG"/>
              </w:rPr>
              <w:t>автоматично от ЕИСОУКР на базата</w:t>
            </w:r>
            <w:r w:rsidR="00B55579" w:rsidRPr="00B55579">
              <w:rPr>
                <w:rFonts w:ascii="Times New Roman" w:hAnsi="Times New Roman"/>
                <w:lang w:val="bg-BG"/>
              </w:rPr>
              <w:t xml:space="preserve"> </w:t>
            </w:r>
            <w:r w:rsidRPr="00B55579">
              <w:rPr>
                <w:rFonts w:ascii="Times New Roman" w:hAnsi="Times New Roman"/>
                <w:lang w:val="bg-BG"/>
              </w:rPr>
              <w:t>на</w:t>
            </w:r>
            <w:r w:rsidR="00B55579" w:rsidRPr="00B55579">
              <w:rPr>
                <w:rFonts w:ascii="Times New Roman" w:hAnsi="Times New Roman"/>
                <w:lang w:val="bg-BG"/>
              </w:rPr>
              <w:t xml:space="preserve"> </w:t>
            </w:r>
            <w:r w:rsidRPr="00B55579">
              <w:rPr>
                <w:rFonts w:ascii="Times New Roman" w:hAnsi="Times New Roman"/>
                <w:lang w:val="bg-BG"/>
              </w:rPr>
              <w:t>цифровия</w:t>
            </w:r>
            <w:r w:rsidR="00B55579" w:rsidRPr="00B55579">
              <w:rPr>
                <w:rFonts w:ascii="Times New Roman" w:hAnsi="Times New Roman"/>
                <w:lang w:val="bg-BG"/>
              </w:rPr>
              <w:t xml:space="preserve"> </w:t>
            </w:r>
            <w:r w:rsidRPr="00B55579">
              <w:rPr>
                <w:rFonts w:ascii="Times New Roman" w:hAnsi="Times New Roman"/>
                <w:lang w:val="bg-BG"/>
              </w:rPr>
              <w:t>сертификат.</w:t>
            </w:r>
          </w:p>
          <w:p w:rsidR="001C1E69" w:rsidRPr="001378B9" w:rsidRDefault="001C1E69" w:rsidP="00AB177B">
            <w:pPr>
              <w:rPr>
                <w:rFonts w:ascii="Times New Roman" w:hAnsi="Times New Roman"/>
              </w:rPr>
            </w:pPr>
          </w:p>
        </w:tc>
      </w:tr>
    </w:tbl>
    <w:p w:rsidR="004938C9" w:rsidRPr="001378B9" w:rsidRDefault="004938C9">
      <w:pPr>
        <w:rPr>
          <w:rFonts w:ascii="Times New Roman" w:hAnsi="Times New Roman"/>
          <w:lang w:val="bg-BG"/>
        </w:rPr>
      </w:pPr>
    </w:p>
    <w:p w:rsidR="00AD0126" w:rsidRPr="001378B9" w:rsidRDefault="00AD0126">
      <w:pPr>
        <w:rPr>
          <w:rFonts w:ascii="Times New Roman" w:hAnsi="Times New Roman"/>
          <w:lang w:val="bg-BG"/>
        </w:rPr>
      </w:pPr>
    </w:p>
    <w:p w:rsidR="00AD0126" w:rsidRPr="001378B9" w:rsidRDefault="008E43DE" w:rsidP="008E43DE">
      <w:pPr>
        <w:pStyle w:val="Heading3"/>
        <w:numPr>
          <w:ilvl w:val="0"/>
          <w:numId w:val="0"/>
        </w:numPr>
        <w:ind w:left="360"/>
        <w:jc w:val="both"/>
        <w:rPr>
          <w:rFonts w:ascii="Times New Roman" w:eastAsia="MS Mincho" w:hAnsi="Times New Roman"/>
          <w:b/>
          <w:sz w:val="24"/>
        </w:rPr>
      </w:pPr>
      <w:r>
        <w:rPr>
          <w:rFonts w:ascii="Times New Roman" w:eastAsia="MS Mincho" w:hAnsi="Times New Roman"/>
          <w:b/>
        </w:rPr>
        <w:t xml:space="preserve">6. </w:t>
      </w:r>
      <w:r w:rsidR="00AD0126" w:rsidRPr="001378B9">
        <w:rPr>
          <w:rFonts w:ascii="Times New Roman" w:eastAsia="MS Mincho" w:hAnsi="Times New Roman"/>
          <w:b/>
        </w:rPr>
        <w:t>Зна</w:t>
      </w:r>
      <w:r w:rsidR="0079600D">
        <w:rPr>
          <w:rFonts w:ascii="Times New Roman" w:eastAsia="MS Mincho" w:hAnsi="Times New Roman"/>
          <w:b/>
        </w:rPr>
        <w:t>ци</w:t>
      </w:r>
      <w:r w:rsidR="00AD0126" w:rsidRPr="001378B9">
        <w:rPr>
          <w:rFonts w:ascii="Times New Roman" w:eastAsia="MS Mincho" w:hAnsi="Times New Roman"/>
          <w:b/>
        </w:rPr>
        <w:t xml:space="preserve"> на Г</w:t>
      </w:r>
      <w:r w:rsidR="007E58B6">
        <w:rPr>
          <w:rFonts w:ascii="Times New Roman" w:eastAsia="MS Mincho" w:hAnsi="Times New Roman"/>
          <w:b/>
        </w:rPr>
        <w:t>аранционния фонд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93"/>
        <w:gridCol w:w="2577"/>
        <w:gridCol w:w="3802"/>
      </w:tblGrid>
      <w:tr w:rsidR="00AC37FD" w:rsidRPr="00F42579" w:rsidTr="00AC37FD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37FD" w:rsidRPr="001378B9" w:rsidRDefault="00EA5C8E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37FD" w:rsidRPr="001378B9" w:rsidRDefault="00EA5C8E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AC37FD" w:rsidRPr="00270438" w:rsidTr="0079600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3F7948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002ECF" w:rsidP="006B24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Диапазон на номера </w:t>
            </w:r>
            <w:r w:rsidR="006C23B1">
              <w:rPr>
                <w:rFonts w:ascii="Times New Roman" w:hAnsi="Times New Roman"/>
                <w:lang w:val="bg-BG"/>
              </w:rPr>
              <w:t>„</w:t>
            </w:r>
            <w:r w:rsidR="004D78A3">
              <w:rPr>
                <w:rFonts w:ascii="Times New Roman" w:hAnsi="Times New Roman"/>
                <w:lang w:val="bg-BG"/>
              </w:rPr>
              <w:t>от</w:t>
            </w:r>
            <w:r w:rsidR="006C23B1">
              <w:rPr>
                <w:rFonts w:ascii="Times New Roman" w:hAnsi="Times New Roman"/>
                <w:lang w:val="bg-BG"/>
              </w:rPr>
              <w:t>”</w:t>
            </w:r>
            <w:r w:rsidR="004D78A3">
              <w:rPr>
                <w:rFonts w:ascii="Times New Roman" w:hAnsi="Times New Roman"/>
                <w:lang w:val="bg-BG"/>
              </w:rPr>
              <w:t xml:space="preserve"> номер</w:t>
            </w:r>
            <w:r w:rsidR="00B55579">
              <w:rPr>
                <w:rFonts w:ascii="Times New Roman" w:hAnsi="Times New Roman"/>
                <w:lang w:val="bg-BG"/>
              </w:rPr>
              <w:t xml:space="preserve"> </w:t>
            </w:r>
            <w:r w:rsidR="002023DC">
              <w:rPr>
                <w:rFonts w:ascii="Times New Roman" w:hAnsi="Times New Roman"/>
                <w:lang w:val="bg-BG"/>
              </w:rPr>
              <w:t>на знак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7FD" w:rsidRPr="001378B9" w:rsidRDefault="0079600D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D76274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>
              <w:rPr>
                <w:rFonts w:ascii="Times New Roman" w:hAnsi="Times New Roman"/>
                <w:b/>
                <w:lang w:val="bg-BG"/>
              </w:rPr>
              <w:t>Г</w:t>
            </w:r>
            <w:r w:rsidR="003F7948">
              <w:rPr>
                <w:rFonts w:ascii="Times New Roman" w:hAnsi="Times New Roman"/>
                <w:b/>
                <w:lang w:val="bg-BG"/>
              </w:rPr>
              <w:t>аранционния фонд</w:t>
            </w:r>
            <w:r w:rsidR="00D76274">
              <w:rPr>
                <w:rFonts w:ascii="Times New Roman" w:hAnsi="Times New Roman"/>
                <w:b/>
                <w:lang w:val="bg-BG"/>
              </w:rPr>
              <w:t xml:space="preserve">, при предаване на знаците </w:t>
            </w:r>
            <w:r w:rsidR="00162F2E">
              <w:rPr>
                <w:rFonts w:ascii="Times New Roman" w:hAnsi="Times New Roman"/>
                <w:b/>
                <w:lang w:val="bg-BG"/>
              </w:rPr>
              <w:t>на</w:t>
            </w:r>
            <w:r w:rsidR="00D76274">
              <w:rPr>
                <w:rFonts w:ascii="Times New Roman" w:hAnsi="Times New Roman"/>
                <w:b/>
                <w:lang w:val="bg-BG"/>
              </w:rPr>
              <w:t xml:space="preserve"> застрахователя.</w:t>
            </w:r>
          </w:p>
          <w:p w:rsidR="00AC37FD" w:rsidRPr="001378B9" w:rsidRDefault="0079600D" w:rsidP="0079600D">
            <w:pPr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>До девет символа</w:t>
            </w:r>
          </w:p>
        </w:tc>
      </w:tr>
      <w:tr w:rsidR="006B249F" w:rsidRPr="00270438" w:rsidTr="0079600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49F" w:rsidRDefault="006B249F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49F" w:rsidRPr="001378B9" w:rsidRDefault="006B249F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Диапазон на номера </w:t>
            </w:r>
            <w:r w:rsidR="006C23B1">
              <w:rPr>
                <w:rFonts w:ascii="Times New Roman" w:hAnsi="Times New Roman"/>
                <w:lang w:val="bg-BG"/>
              </w:rPr>
              <w:t>„</w:t>
            </w:r>
            <w:r>
              <w:rPr>
                <w:rFonts w:ascii="Times New Roman" w:hAnsi="Times New Roman"/>
                <w:lang w:val="bg-BG"/>
              </w:rPr>
              <w:t>до</w:t>
            </w:r>
            <w:r w:rsidR="006C23B1">
              <w:rPr>
                <w:rFonts w:ascii="Times New Roman" w:hAnsi="Times New Roman"/>
                <w:lang w:val="bg-BG"/>
              </w:rPr>
              <w:t>”</w:t>
            </w:r>
            <w:r w:rsidR="004D78A3">
              <w:rPr>
                <w:rFonts w:ascii="Times New Roman" w:hAnsi="Times New Roman"/>
                <w:lang w:val="bg-BG"/>
              </w:rPr>
              <w:t xml:space="preserve"> номер</w:t>
            </w:r>
            <w:r w:rsidR="00684A1C">
              <w:rPr>
                <w:rFonts w:ascii="Times New Roman" w:hAnsi="Times New Roman"/>
                <w:lang w:val="bg-BG"/>
              </w:rPr>
              <w:t xml:space="preserve"> </w:t>
            </w:r>
            <w:r w:rsidR="002023DC">
              <w:rPr>
                <w:rFonts w:ascii="Times New Roman" w:hAnsi="Times New Roman"/>
                <w:lang w:val="bg-BG"/>
              </w:rPr>
              <w:t>на знак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49F" w:rsidRPr="001378B9" w:rsidRDefault="006B249F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49F" w:rsidRPr="0079600D" w:rsidRDefault="006B249F" w:rsidP="00AB177B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>
              <w:rPr>
                <w:rFonts w:ascii="Times New Roman" w:hAnsi="Times New Roman"/>
                <w:b/>
                <w:lang w:val="bg-BG"/>
              </w:rPr>
              <w:t>Гаранционния фонд, при предаване на знаците на застрахователя.</w:t>
            </w:r>
          </w:p>
          <w:p w:rsidR="006B249F" w:rsidRPr="001378B9" w:rsidRDefault="006B249F" w:rsidP="00AB177B">
            <w:pPr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>До девет символа</w:t>
            </w:r>
          </w:p>
        </w:tc>
      </w:tr>
      <w:tr w:rsidR="0079600D" w:rsidRPr="00F42579" w:rsidTr="0079600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6B249F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3</w:t>
            </w:r>
            <w:r w:rsidR="0079600D" w:rsidRPr="0079600D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4D78A3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Дата на предаване на зна</w:t>
            </w:r>
            <w:r w:rsidR="004D78A3">
              <w:rPr>
                <w:rFonts w:ascii="Times New Roman" w:hAnsi="Times New Roman"/>
                <w:lang w:val="bg-BG"/>
              </w:rPr>
              <w:t>ци</w:t>
            </w:r>
            <w:r w:rsidRPr="0079600D">
              <w:rPr>
                <w:rFonts w:ascii="Times New Roman" w:hAnsi="Times New Roman"/>
                <w:lang w:val="bg-BG"/>
              </w:rPr>
              <w:t>, издаден</w:t>
            </w:r>
            <w:r w:rsidR="004D78A3">
              <w:rPr>
                <w:rFonts w:ascii="Times New Roman" w:hAnsi="Times New Roman"/>
                <w:lang w:val="bg-BG"/>
              </w:rPr>
              <w:t>и</w:t>
            </w:r>
            <w:r w:rsidRPr="0079600D">
              <w:rPr>
                <w:rFonts w:ascii="Times New Roman" w:hAnsi="Times New Roman"/>
                <w:lang w:val="bg-BG"/>
              </w:rPr>
              <w:t xml:space="preserve"> от ГФ 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AB177B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Default="0079600D" w:rsidP="00162F2E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 w:rsidR="00D76274">
              <w:rPr>
                <w:rFonts w:ascii="Times New Roman" w:hAnsi="Times New Roman"/>
                <w:b/>
                <w:lang w:val="bg-BG"/>
              </w:rPr>
              <w:t>Гаранционния фонд</w:t>
            </w:r>
            <w:r w:rsidR="00162F2E">
              <w:rPr>
                <w:rFonts w:ascii="Times New Roman" w:hAnsi="Times New Roman"/>
                <w:b/>
                <w:lang w:val="bg-BG"/>
              </w:rPr>
              <w:t>,</w:t>
            </w:r>
            <w:r w:rsidR="00162F2E" w:rsidRPr="00162F2E">
              <w:rPr>
                <w:rFonts w:ascii="Times New Roman" w:hAnsi="Times New Roman"/>
                <w:b/>
                <w:lang w:val="bg-BG"/>
              </w:rPr>
              <w:t>при предаване на знаците на застрахователя.</w:t>
            </w:r>
          </w:p>
          <w:p w:rsidR="0079600D" w:rsidRPr="0079600D" w:rsidRDefault="0079600D" w:rsidP="002023DC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Подава се датата на предаване на знака от ГФ на застрахователя</w:t>
            </w:r>
            <w:r w:rsidRPr="001378B9">
              <w:rPr>
                <w:rFonts w:ascii="Times New Roman" w:hAnsi="Times New Roman"/>
                <w:lang w:val="bg-BG"/>
              </w:rPr>
              <w:t>. Записва се дата</w:t>
            </w:r>
            <w:r>
              <w:rPr>
                <w:rFonts w:ascii="Times New Roman" w:hAnsi="Times New Roman"/>
                <w:lang w:val="bg-BG"/>
              </w:rPr>
              <w:t>та</w:t>
            </w:r>
            <w:r w:rsidR="00B55579">
              <w:rPr>
                <w:rFonts w:ascii="Times New Roman" w:hAnsi="Times New Roman"/>
                <w:lang w:val="bg-BG"/>
              </w:rPr>
              <w:t xml:space="preserve"> </w:t>
            </w:r>
            <w:r w:rsidR="002023DC">
              <w:rPr>
                <w:rFonts w:ascii="Times New Roman" w:hAnsi="Times New Roman"/>
                <w:lang w:val="bg-BG"/>
              </w:rPr>
              <w:t>от</w:t>
            </w:r>
            <w:r w:rsidRPr="001378B9">
              <w:rPr>
                <w:rFonts w:ascii="Times New Roman" w:hAnsi="Times New Roman"/>
                <w:lang w:val="bg-BG"/>
              </w:rPr>
              <w:t xml:space="preserve"> Тристранния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приемо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>-предавателен протокол.</w:t>
            </w:r>
          </w:p>
        </w:tc>
      </w:tr>
      <w:tr w:rsidR="004D78A3" w:rsidRPr="00F42579" w:rsidTr="0079600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Default="00684A1C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79600D" w:rsidRDefault="004D78A3" w:rsidP="004D78A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Валидни до: (година)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79600D" w:rsidRDefault="004D78A3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Година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79600D" w:rsidRDefault="004D78A3" w:rsidP="002023DC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>
              <w:rPr>
                <w:rFonts w:ascii="Times New Roman" w:hAnsi="Times New Roman"/>
                <w:b/>
                <w:lang w:val="bg-BG"/>
              </w:rPr>
              <w:t>Гаранционния фонд,</w:t>
            </w:r>
            <w:r w:rsidRPr="00162F2E">
              <w:rPr>
                <w:rFonts w:ascii="Times New Roman" w:hAnsi="Times New Roman"/>
                <w:b/>
                <w:lang w:val="bg-BG"/>
              </w:rPr>
              <w:t>при предаване на знаците на застрахователя.</w:t>
            </w:r>
          </w:p>
        </w:tc>
      </w:tr>
      <w:tr w:rsidR="00802AD4" w:rsidRPr="00F42579" w:rsidTr="0079600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AD4" w:rsidRPr="0079600D" w:rsidRDefault="00684A1C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</w:t>
            </w:r>
            <w:r w:rsidR="006B249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AD4" w:rsidRPr="0079600D" w:rsidRDefault="00802AD4" w:rsidP="00802AD4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Застраховател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AD4" w:rsidRPr="0079600D" w:rsidRDefault="00802AD4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AD4" w:rsidRPr="0079600D" w:rsidRDefault="00802AD4" w:rsidP="00AB177B">
            <w:pPr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Попълва се задължително от </w:t>
            </w:r>
            <w:r w:rsidR="00D76274">
              <w:rPr>
                <w:rFonts w:ascii="Times New Roman" w:hAnsi="Times New Roman"/>
                <w:b/>
                <w:lang w:val="bg-BG"/>
              </w:rPr>
              <w:t>Гаранционния фонд</w:t>
            </w:r>
            <w:r w:rsidR="00162F2E">
              <w:rPr>
                <w:rFonts w:ascii="Times New Roman" w:hAnsi="Times New Roman"/>
                <w:b/>
                <w:lang w:val="bg-BG"/>
              </w:rPr>
              <w:t>,</w:t>
            </w:r>
            <w:r w:rsidR="00162F2E" w:rsidRPr="00162F2E">
              <w:rPr>
                <w:rFonts w:ascii="Times New Roman" w:hAnsi="Times New Roman"/>
                <w:b/>
                <w:lang w:val="bg-BG"/>
              </w:rPr>
              <w:t xml:space="preserve"> при предаване на знаците на застрахователя.</w:t>
            </w:r>
            <w:r>
              <w:rPr>
                <w:rFonts w:ascii="Times New Roman" w:hAnsi="Times New Roman"/>
                <w:b/>
                <w:lang w:val="bg-BG"/>
              </w:rPr>
              <w:t>.</w:t>
            </w:r>
          </w:p>
        </w:tc>
      </w:tr>
      <w:tr w:rsidR="00FE2C23" w:rsidRPr="00F42579" w:rsidTr="00084CCD">
        <w:trPr>
          <w:trHeight w:val="112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C23" w:rsidRPr="001378B9" w:rsidRDefault="00FE2C23" w:rsidP="002D6D2B">
            <w:pPr>
              <w:rPr>
                <w:rFonts w:ascii="Times New Roman" w:hAnsi="Times New Roman"/>
                <w:b/>
                <w:lang w:val="bg-BG"/>
              </w:rPr>
            </w:pPr>
            <w:r w:rsidRPr="002023DC">
              <w:rPr>
                <w:rFonts w:ascii="Times New Roman" w:hAnsi="Times New Roman"/>
                <w:b/>
                <w:sz w:val="24"/>
                <w:lang w:val="bg-BG"/>
              </w:rPr>
              <w:t>Допълнителен Знак на ГФ, издаден след датата на издаване на полицата</w:t>
            </w:r>
          </w:p>
        </w:tc>
      </w:tr>
      <w:tr w:rsidR="00FE2C23" w:rsidRPr="00F42579" w:rsidTr="00FE2C23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2C23" w:rsidRPr="001378B9" w:rsidRDefault="00FE2C23" w:rsidP="002D6D2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2C23" w:rsidRPr="001378B9" w:rsidRDefault="00FE2C23" w:rsidP="002D6D2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2C23" w:rsidRPr="001378B9" w:rsidRDefault="00FE2C23" w:rsidP="002D6D2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2C23" w:rsidRPr="001378B9" w:rsidRDefault="00FE2C23" w:rsidP="002D6D2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79600D" w:rsidRPr="00F42579" w:rsidTr="00AC37F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1378B9" w:rsidRDefault="0079600D" w:rsidP="00AB177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1378B9" w:rsidRDefault="0079600D" w:rsidP="00AB177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Номер на свързана със знака полица </w:t>
            </w:r>
            <w:r>
              <w:rPr>
                <w:rFonts w:ascii="Times New Roman" w:hAnsi="Times New Roman"/>
                <w:lang w:val="bg-BG"/>
              </w:rPr>
              <w:t>„</w:t>
            </w:r>
            <w:r w:rsidRPr="001378B9">
              <w:rPr>
                <w:rFonts w:ascii="Times New Roman" w:hAnsi="Times New Roman"/>
                <w:lang w:val="bg-BG"/>
              </w:rPr>
              <w:t>ГО</w:t>
            </w:r>
            <w:r>
              <w:rPr>
                <w:rFonts w:ascii="Times New Roman" w:hAnsi="Times New Roman"/>
                <w:lang w:val="bg-BG"/>
              </w:rPr>
              <w:t>“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1378B9" w:rsidRDefault="005B6CB8" w:rsidP="00AB177B">
            <w:pPr>
              <w:rPr>
                <w:rFonts w:ascii="Times New Roman" w:hAnsi="Times New Roman"/>
                <w:lang w:val="bg-BG"/>
              </w:rPr>
            </w:pPr>
            <w:hyperlink r:id="rId9" w:anchor="_Собственик" w:history="1">
              <w:r w:rsidR="0079600D" w:rsidRPr="001378B9">
                <w:rPr>
                  <w:rFonts w:ascii="Times New Roman" w:hAnsi="Times New Roman"/>
                  <w:lang w:val="bg-BG"/>
                </w:rPr>
                <w:t>Т</w:t>
              </w:r>
            </w:hyperlink>
            <w:r w:rsidR="0079600D" w:rsidRPr="001378B9">
              <w:rPr>
                <w:rFonts w:ascii="Times New Roman" w:hAnsi="Times New Roman"/>
                <w:lang w:val="bg-BG"/>
              </w:rPr>
              <w:t>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79600D">
            <w:pPr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>
              <w:rPr>
                <w:rFonts w:ascii="Times New Roman" w:hAnsi="Times New Roman"/>
                <w:b/>
                <w:lang w:val="bg-BG"/>
              </w:rPr>
              <w:t>застрахователя</w:t>
            </w:r>
          </w:p>
          <w:p w:rsidR="0079600D" w:rsidRPr="001378B9" w:rsidRDefault="0079600D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Вписва се номерът на застрахователната полица, към която се отнася знакът на ГФ, а за </w:t>
            </w:r>
            <w:r w:rsidRPr="001378B9">
              <w:rPr>
                <w:rFonts w:ascii="Times New Roman" w:hAnsi="Times New Roman"/>
                <w:lang w:val="bg-BG"/>
              </w:rPr>
              <w:t xml:space="preserve">МПС, включено в групова полица се </w:t>
            </w:r>
            <w:r>
              <w:rPr>
                <w:rFonts w:ascii="Times New Roman" w:hAnsi="Times New Roman"/>
                <w:lang w:val="bg-BG"/>
              </w:rPr>
              <w:t>вписва номерът на отделната застрахователна полица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79600D" w:rsidRPr="001378B9" w:rsidRDefault="0079600D" w:rsidP="00AB177B">
            <w:pPr>
              <w:rPr>
                <w:rFonts w:ascii="Times New Roman" w:hAnsi="Times New Roman"/>
                <w:lang w:val="bg-BG"/>
              </w:rPr>
            </w:pPr>
          </w:p>
          <w:p w:rsidR="0079600D" w:rsidRPr="001378B9" w:rsidRDefault="0079600D" w:rsidP="00AB177B">
            <w:pPr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162F2E" w:rsidRPr="00270438" w:rsidTr="00AC37F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F2E" w:rsidRPr="001378B9" w:rsidRDefault="00162F2E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F2E" w:rsidRPr="001378B9" w:rsidRDefault="00162F2E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Номер на знака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F2E" w:rsidRPr="00162F2E" w:rsidRDefault="00162F2E" w:rsidP="00AB177B">
            <w:pPr>
              <w:rPr>
                <w:lang w:val="bg-BG"/>
              </w:rPr>
            </w:pPr>
            <w:r w:rsidRPr="00162F2E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F2E" w:rsidRPr="00162F2E" w:rsidRDefault="00162F2E" w:rsidP="00162F2E">
            <w:pPr>
              <w:rPr>
                <w:rFonts w:ascii="Times New Roman" w:hAnsi="Times New Roman"/>
                <w:b/>
                <w:lang w:val="bg-BG"/>
              </w:rPr>
            </w:pPr>
            <w:r w:rsidRPr="00162F2E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застрахователя.</w:t>
            </w:r>
          </w:p>
          <w:p w:rsidR="00162F2E" w:rsidRPr="00162F2E" w:rsidRDefault="00162F2E" w:rsidP="00162F2E">
            <w:pPr>
              <w:rPr>
                <w:rFonts w:ascii="Times New Roman" w:hAnsi="Times New Roman"/>
                <w:lang w:val="bg-BG"/>
              </w:rPr>
            </w:pPr>
            <w:r w:rsidRPr="00162F2E">
              <w:rPr>
                <w:rFonts w:ascii="Times New Roman" w:hAnsi="Times New Roman"/>
                <w:lang w:val="bg-BG"/>
              </w:rPr>
              <w:t>До девет символа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79600D" w:rsidRPr="00F42579" w:rsidTr="00AC37F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AB177B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AB177B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Дата на валидност на допълнителен знак, издаден от ГФ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AB177B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79600D" w:rsidRDefault="0079600D" w:rsidP="00AB177B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Полето се попълва задължително от застрахователя</w:t>
            </w:r>
          </w:p>
        </w:tc>
      </w:tr>
      <w:tr w:rsidR="00FE2C23" w:rsidRPr="00F42579" w:rsidTr="00AC37FD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C23" w:rsidRPr="001378B9" w:rsidRDefault="00FE2C23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Основание </w:t>
            </w:r>
            <w:r w:rsidRPr="001378B9">
              <w:rPr>
                <w:rFonts w:ascii="Times New Roman" w:hAnsi="Times New Roman"/>
                <w:lang w:val="bg-BG"/>
              </w:rPr>
              <w:t xml:space="preserve">за </w:t>
            </w:r>
            <w:r>
              <w:rPr>
                <w:rFonts w:ascii="Times New Roman" w:hAnsi="Times New Roman"/>
                <w:lang w:val="bg-BG"/>
              </w:rPr>
              <w:t>подмяна</w:t>
            </w:r>
            <w:r w:rsidRPr="001378B9">
              <w:rPr>
                <w:rFonts w:ascii="Times New Roman" w:hAnsi="Times New Roman"/>
                <w:lang w:val="bg-BG"/>
              </w:rPr>
              <w:t>/</w:t>
            </w:r>
            <w:proofErr w:type="gramStart"/>
            <w:r>
              <w:rPr>
                <w:rFonts w:ascii="Times New Roman" w:hAnsi="Times New Roman"/>
                <w:lang w:val="bg-BG"/>
              </w:rPr>
              <w:t>обявяване  статус</w:t>
            </w:r>
            <w:proofErr w:type="gramEnd"/>
            <w:r w:rsidRPr="001378B9">
              <w:rPr>
                <w:rFonts w:ascii="Times New Roman" w:hAnsi="Times New Roman"/>
                <w:lang w:val="bg-BG"/>
              </w:rPr>
              <w:t xml:space="preserve"> на знак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Номенклатура </w:t>
            </w:r>
            <w:proofErr w:type="gramEnd"/>
          </w:p>
          <w:p w:rsidR="00FE2C23" w:rsidRPr="001378B9" w:rsidRDefault="00FE2C23" w:rsidP="002D6D2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C23" w:rsidRPr="001378B9" w:rsidRDefault="00FE2C23" w:rsidP="002D6D2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</w:t>
            </w:r>
          </w:p>
          <w:p w:rsidR="00FE2C23" w:rsidRPr="001378B9" w:rsidRDefault="00FE2C23" w:rsidP="002D6D2B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По номенклатура на причините </w:t>
            </w:r>
            <w:r w:rsidRPr="00802AD4">
              <w:rPr>
                <w:rFonts w:ascii="Times New Roman" w:hAnsi="Times New Roman"/>
                <w:lang w:val="bg-BG"/>
              </w:rPr>
              <w:t xml:space="preserve">за </w:t>
            </w:r>
            <w:r>
              <w:rPr>
                <w:rFonts w:ascii="Times New Roman" w:hAnsi="Times New Roman"/>
                <w:lang w:val="bg-BG"/>
              </w:rPr>
              <w:t>подмяна</w:t>
            </w:r>
            <w:r w:rsidRPr="001378B9">
              <w:rPr>
                <w:rFonts w:ascii="Times New Roman" w:hAnsi="Times New Roman"/>
                <w:lang w:val="bg-BG"/>
              </w:rPr>
              <w:t>/</w:t>
            </w:r>
            <w:r w:rsidRPr="00653DFE">
              <w:rPr>
                <w:rFonts w:ascii="Times New Roman" w:hAnsi="Times New Roman"/>
                <w:lang w:val="bg-BG"/>
              </w:rPr>
              <w:t>обявяване на статус</w:t>
            </w:r>
            <w:r w:rsidRPr="001378B9">
              <w:rPr>
                <w:rFonts w:ascii="Times New Roman" w:hAnsi="Times New Roman"/>
                <w:lang w:val="bg-BG"/>
              </w:rPr>
              <w:t xml:space="preserve"> на знак.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Номенклатура: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1-Подмяна–предоставяне на нов знак при заплащане на поредна дължима вноска по полицата;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 – Невалиден – изгубен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 – Невалиден – унищожен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 – Невалиден – откраднат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 – Анулиран – погрешно попълнен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 – Анулиран – погрешно перфориран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 – Анулиран – знак с нарушена цялост</w:t>
            </w:r>
          </w:p>
          <w:p w:rsidR="00FE2C23" w:rsidRDefault="00FE2C23" w:rsidP="002D6D2B">
            <w:pPr>
              <w:rPr>
                <w:rFonts w:ascii="Times New Roman" w:hAnsi="Times New Roman"/>
                <w:szCs w:val="22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8 – Анулиран – във връзка </w:t>
            </w:r>
            <w:proofErr w:type="spellStart"/>
            <w:r>
              <w:rPr>
                <w:rFonts w:ascii="Times New Roman" w:hAnsi="Times New Roman"/>
                <w:lang w:val="bg-BG"/>
              </w:rPr>
              <w:t>с</w:t>
            </w:r>
            <w:r w:rsidRPr="005B6CB8">
              <w:rPr>
                <w:rFonts w:ascii="Times New Roman" w:hAnsi="Times New Roman"/>
                <w:bCs/>
                <w:lang w:val="bg-BG"/>
              </w:rPr>
              <w:t>анулиране</w:t>
            </w:r>
            <w:proofErr w:type="spellEnd"/>
            <w:r w:rsidRPr="005B6CB8">
              <w:rPr>
                <w:rFonts w:ascii="Times New Roman" w:hAnsi="Times New Roman"/>
                <w:bCs/>
                <w:lang w:val="bg-BG"/>
              </w:rPr>
              <w:t xml:space="preserve"> на запис, корекция, промяна, прекратяване по полица „Гражданска отговорност” на </w:t>
            </w:r>
            <w:r w:rsidRPr="005B6CB8">
              <w:rPr>
                <w:rFonts w:ascii="Times New Roman" w:hAnsi="Times New Roman"/>
                <w:bCs/>
                <w:lang w:val="bg-BG"/>
              </w:rPr>
              <w:lastRenderedPageBreak/>
              <w:t>автомобилистите</w:t>
            </w: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</w:p>
          <w:p w:rsidR="00FE2C23" w:rsidRDefault="00FE2C23" w:rsidP="002D6D2B">
            <w:pPr>
              <w:rPr>
                <w:rFonts w:ascii="Times New Roman" w:hAnsi="Times New Roman"/>
                <w:lang w:val="bg-BG"/>
              </w:rPr>
            </w:pPr>
          </w:p>
          <w:p w:rsidR="00FE2C23" w:rsidRDefault="00FE2C23" w:rsidP="002D6D2B">
            <w:pPr>
              <w:rPr>
                <w:rFonts w:ascii="Times New Roman" w:hAnsi="Times New Roman"/>
                <w:i/>
                <w:szCs w:val="22"/>
                <w:lang w:val="bg-BG"/>
              </w:rPr>
            </w:pPr>
            <w:r w:rsidRPr="005B6CB8">
              <w:rPr>
                <w:rFonts w:ascii="Times New Roman" w:hAnsi="Times New Roman"/>
                <w:b/>
                <w:i/>
                <w:lang w:val="bg-BG"/>
              </w:rPr>
              <w:t>Забележка:</w:t>
            </w:r>
            <w:r w:rsidRPr="005B6CB8">
              <w:rPr>
                <w:rFonts w:ascii="Times New Roman" w:hAnsi="Times New Roman"/>
                <w:i/>
                <w:lang w:val="bg-BG"/>
              </w:rPr>
              <w:t xml:space="preserve"> Под знак се разбира самозалепващият се стикер, заедно с трите отрязъка и контролния талон, както и всеки един от тези елементи поотделно.</w:t>
            </w:r>
          </w:p>
        </w:tc>
      </w:tr>
      <w:tr w:rsidR="0079600D" w:rsidRPr="00F42579" w:rsidTr="003E0E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1378B9" w:rsidRDefault="00AB177B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1378B9" w:rsidRDefault="00DE3C7A" w:rsidP="001C1E69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и час </w:t>
            </w:r>
            <w:r>
              <w:rPr>
                <w:rFonts w:ascii="Times New Roman" w:hAnsi="Times New Roman"/>
                <w:lang w:val="bg-BG"/>
              </w:rPr>
              <w:t>на регистрация по т.</w:t>
            </w:r>
            <w:r w:rsidR="001C1E69">
              <w:rPr>
                <w:rFonts w:ascii="Times New Roman" w:hAnsi="Times New Roman"/>
                <w:lang w:val="bg-BG"/>
              </w:rPr>
              <w:t>4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1378B9" w:rsidRDefault="00DE3C7A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00D" w:rsidRPr="001378B9" w:rsidRDefault="00DE3C7A" w:rsidP="001C1E69">
            <w:pPr>
              <w:rPr>
                <w:rFonts w:ascii="Times New Roman" w:hAnsi="Times New Roman"/>
                <w:lang w:val="bg-BG"/>
              </w:rPr>
            </w:pPr>
            <w:r w:rsidRPr="00DE3C7A">
              <w:rPr>
                <w:rFonts w:ascii="Times New Roman" w:hAnsi="Times New Roman"/>
                <w:lang w:val="bg-BG"/>
              </w:rPr>
              <w:t xml:space="preserve">Попълва се автоматично с текуща дата и час при регистрация на действие по т. </w:t>
            </w:r>
            <w:r w:rsidR="001C1E69">
              <w:rPr>
                <w:rFonts w:ascii="Times New Roman" w:hAnsi="Times New Roman"/>
                <w:lang w:val="bg-BG"/>
              </w:rPr>
              <w:t>4</w:t>
            </w:r>
            <w:r w:rsidRPr="00DE3C7A">
              <w:rPr>
                <w:rFonts w:ascii="Times New Roman" w:hAnsi="Times New Roman"/>
                <w:lang w:val="bg-BG"/>
              </w:rPr>
              <w:t>.</w:t>
            </w:r>
          </w:p>
        </w:tc>
      </w:tr>
    </w:tbl>
    <w:p w:rsidR="00AD0126" w:rsidRPr="00DA37F8" w:rsidRDefault="00AD0126" w:rsidP="00AD0126">
      <w:pPr>
        <w:pStyle w:val="ListParagraph"/>
        <w:rPr>
          <w:rFonts w:ascii="Times New Roman" w:hAnsi="Times New Roman"/>
          <w:lang w:val="bg-BG"/>
        </w:rPr>
      </w:pPr>
    </w:p>
    <w:p w:rsidR="00B55579" w:rsidRPr="00FE2C23" w:rsidRDefault="00B55579" w:rsidP="00AD0126">
      <w:pPr>
        <w:pStyle w:val="ListParagraph"/>
        <w:rPr>
          <w:rFonts w:ascii="Times New Roman" w:hAnsi="Times New Roman"/>
          <w:lang w:val="bg-BG"/>
        </w:rPr>
      </w:pPr>
    </w:p>
    <w:p w:rsidR="00B1325F" w:rsidRPr="001378B9" w:rsidRDefault="008E43DE" w:rsidP="00B1325F">
      <w:pPr>
        <w:pStyle w:val="Heading3"/>
        <w:numPr>
          <w:ilvl w:val="0"/>
          <w:numId w:val="0"/>
        </w:numPr>
        <w:ind w:left="250"/>
        <w:rPr>
          <w:rFonts w:ascii="Times New Roman" w:eastAsia="MS Mincho" w:hAnsi="Times New Roman"/>
          <w:b/>
        </w:rPr>
      </w:pPr>
      <w:r>
        <w:rPr>
          <w:rFonts w:ascii="Times New Roman" w:eastAsia="MS Mincho" w:hAnsi="Times New Roman"/>
          <w:b/>
        </w:rPr>
        <w:t>7</w:t>
      </w:r>
      <w:r w:rsidR="00B1325F" w:rsidRPr="001378B9">
        <w:rPr>
          <w:rFonts w:ascii="Times New Roman" w:eastAsia="MS Mincho" w:hAnsi="Times New Roman"/>
          <w:b/>
        </w:rPr>
        <w:t xml:space="preserve">. Сертификат – Зелена карта </w:t>
      </w:r>
    </w:p>
    <w:p w:rsidR="00B1325F" w:rsidRPr="001378B9" w:rsidRDefault="00B1325F" w:rsidP="00B1325F">
      <w:pPr>
        <w:rPr>
          <w:rFonts w:ascii="Times New Roman" w:hAnsi="Times New Roman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93"/>
        <w:gridCol w:w="2577"/>
        <w:gridCol w:w="3802"/>
      </w:tblGrid>
      <w:tr w:rsidR="00C275D5" w:rsidRPr="00F42579" w:rsidTr="00AB177B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75D5" w:rsidRPr="001378B9" w:rsidRDefault="00C275D5" w:rsidP="00AB177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75D5" w:rsidRPr="001378B9" w:rsidRDefault="00C275D5" w:rsidP="00AB177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75D5" w:rsidRPr="001378B9" w:rsidRDefault="00C275D5" w:rsidP="00AB177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75D5" w:rsidRPr="001378B9" w:rsidRDefault="00C275D5" w:rsidP="00AB177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4D78A3" w:rsidRPr="00F42579" w:rsidTr="00AB177B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1378B9" w:rsidRDefault="004D78A3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4D78A3" w:rsidRDefault="004D78A3" w:rsidP="00240256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>Диапазон на номера</w:t>
            </w:r>
            <w:r w:rsidR="00892A24">
              <w:rPr>
                <w:rFonts w:ascii="Times New Roman" w:hAnsi="Times New Roman"/>
                <w:lang w:val="bg-BG"/>
              </w:rPr>
              <w:t xml:space="preserve"> </w:t>
            </w:r>
            <w:r w:rsidR="00240256">
              <w:rPr>
                <w:rFonts w:ascii="Times New Roman" w:hAnsi="Times New Roman"/>
                <w:lang w:val="bg-BG"/>
              </w:rPr>
              <w:t>на бланка за</w:t>
            </w:r>
            <w:r>
              <w:rPr>
                <w:rFonts w:ascii="Times New Roman" w:hAnsi="Times New Roman"/>
                <w:lang w:val="bg-BG"/>
              </w:rPr>
              <w:t xml:space="preserve"> сертификат „Зелена карта“</w:t>
            </w:r>
            <w:r w:rsidRPr="004D78A3">
              <w:rPr>
                <w:rFonts w:ascii="Times New Roman" w:hAnsi="Times New Roman"/>
                <w:lang w:val="bg-BG"/>
              </w:rPr>
              <w:t xml:space="preserve"> </w:t>
            </w:r>
            <w:r w:rsidR="006C23B1">
              <w:rPr>
                <w:rFonts w:ascii="Times New Roman" w:hAnsi="Times New Roman"/>
                <w:lang w:val="bg-BG"/>
              </w:rPr>
              <w:t>„</w:t>
            </w:r>
            <w:r w:rsidRPr="004D78A3">
              <w:rPr>
                <w:rFonts w:ascii="Times New Roman" w:hAnsi="Times New Roman"/>
                <w:lang w:val="bg-BG"/>
              </w:rPr>
              <w:t>от</w:t>
            </w:r>
            <w:r w:rsidR="006C23B1">
              <w:rPr>
                <w:rFonts w:ascii="Times New Roman" w:hAnsi="Times New Roman"/>
                <w:lang w:val="bg-BG"/>
              </w:rPr>
              <w:t>”</w:t>
            </w:r>
            <w:r w:rsidRPr="004D78A3">
              <w:rPr>
                <w:rFonts w:ascii="Times New Roman" w:hAnsi="Times New Roman"/>
                <w:lang w:val="bg-BG"/>
              </w:rPr>
              <w:t xml:space="preserve"> </w:t>
            </w:r>
            <w:proofErr w:type="gramStart"/>
            <w:r w:rsidRPr="004D78A3">
              <w:rPr>
                <w:rFonts w:ascii="Times New Roman" w:hAnsi="Times New Roman"/>
                <w:lang w:val="bg-BG"/>
              </w:rPr>
              <w:t xml:space="preserve">номер </w:t>
            </w:r>
            <w:proofErr w:type="gramEnd"/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4D78A3" w:rsidRDefault="004D78A3" w:rsidP="00AB177B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79600D" w:rsidRDefault="004D78A3" w:rsidP="00AB177B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>
              <w:rPr>
                <w:rFonts w:ascii="Times New Roman" w:hAnsi="Times New Roman"/>
                <w:b/>
                <w:lang w:val="bg-BG"/>
              </w:rPr>
              <w:t>Националното бюро на българските автомобилни застрахователи (НББАЗ), при предаване на бланките на застрахователя, когато застрахователят ползва бланки, отпечатани под контрола на НББАЗ.</w:t>
            </w:r>
          </w:p>
          <w:p w:rsidR="002023DC" w:rsidRDefault="002023DC" w:rsidP="00002ECF">
            <w:pPr>
              <w:rPr>
                <w:ins w:id="7" w:author="toni" w:date="2017-02-08T11:38:00Z"/>
                <w:rFonts w:ascii="Times New Roman" w:hAnsi="Times New Roman"/>
                <w:b/>
                <w:lang w:val="bg-BG"/>
              </w:rPr>
            </w:pPr>
          </w:p>
          <w:p w:rsidR="004D78A3" w:rsidRPr="001378B9" w:rsidRDefault="004D78A3" w:rsidP="00002ECF">
            <w:pPr>
              <w:rPr>
                <w:rFonts w:ascii="Times New Roman" w:hAnsi="Times New Roman"/>
                <w:b/>
                <w:lang w:val="bg-BG"/>
              </w:rPr>
            </w:pPr>
            <w:r w:rsidRPr="00002ECF">
              <w:rPr>
                <w:rFonts w:ascii="Times New Roman" w:hAnsi="Times New Roman"/>
                <w:b/>
                <w:lang w:val="bg-BG"/>
              </w:rPr>
              <w:t>До 8 символа (2 букви и 6 цифри)</w:t>
            </w:r>
          </w:p>
        </w:tc>
      </w:tr>
      <w:tr w:rsidR="004D78A3" w:rsidRPr="00F42579" w:rsidTr="00AB177B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Default="004D78A3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4D78A3" w:rsidRDefault="004D78A3" w:rsidP="00AB177B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 xml:space="preserve">Диапазон на номера </w:t>
            </w:r>
            <w:r w:rsidR="00240256" w:rsidRPr="00240256">
              <w:rPr>
                <w:rFonts w:ascii="Times New Roman" w:hAnsi="Times New Roman"/>
                <w:lang w:val="bg-BG"/>
              </w:rPr>
              <w:t xml:space="preserve">на бланка за </w:t>
            </w:r>
            <w:r>
              <w:rPr>
                <w:rFonts w:ascii="Times New Roman" w:hAnsi="Times New Roman"/>
                <w:lang w:val="bg-BG"/>
              </w:rPr>
              <w:t>сертификат „Зелена карта“</w:t>
            </w:r>
            <w:r w:rsidRPr="004D78A3">
              <w:rPr>
                <w:rFonts w:ascii="Times New Roman" w:hAnsi="Times New Roman"/>
                <w:lang w:val="bg-BG"/>
              </w:rPr>
              <w:t xml:space="preserve"> </w:t>
            </w:r>
            <w:r w:rsidR="006C23B1">
              <w:rPr>
                <w:rFonts w:ascii="Times New Roman" w:hAnsi="Times New Roman"/>
                <w:lang w:val="bg-BG"/>
              </w:rPr>
              <w:t>„</w:t>
            </w:r>
            <w:r w:rsidRPr="004D78A3">
              <w:rPr>
                <w:rFonts w:ascii="Times New Roman" w:hAnsi="Times New Roman"/>
                <w:lang w:val="bg-BG"/>
              </w:rPr>
              <w:t>до</w:t>
            </w:r>
            <w:r w:rsidR="006C23B1">
              <w:rPr>
                <w:rFonts w:ascii="Times New Roman" w:hAnsi="Times New Roman"/>
                <w:lang w:val="bg-BG"/>
              </w:rPr>
              <w:t>”</w:t>
            </w:r>
            <w:r w:rsidRPr="004D78A3">
              <w:rPr>
                <w:rFonts w:ascii="Times New Roman" w:hAnsi="Times New Roman"/>
                <w:lang w:val="bg-BG"/>
              </w:rPr>
              <w:t xml:space="preserve"> </w:t>
            </w:r>
            <w:proofErr w:type="gramStart"/>
            <w:r w:rsidRPr="004D78A3">
              <w:rPr>
                <w:rFonts w:ascii="Times New Roman" w:hAnsi="Times New Roman"/>
                <w:lang w:val="bg-BG"/>
              </w:rPr>
              <w:t xml:space="preserve">номер </w:t>
            </w:r>
            <w:proofErr w:type="gramEnd"/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4D78A3" w:rsidRDefault="004D78A3" w:rsidP="00AB177B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A3" w:rsidRPr="0079600D" w:rsidRDefault="004D78A3" w:rsidP="004D78A3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Националното бюро на българските автомобилни застрахователи (НББАЗ), при предаване на бланките на застрахователя, когато застрахователят ползва бланки, отпечатани под контрола на НББАЗ.</w:t>
            </w:r>
          </w:p>
          <w:p w:rsidR="002023DC" w:rsidRDefault="002023DC" w:rsidP="004D78A3">
            <w:pPr>
              <w:jc w:val="both"/>
              <w:rPr>
                <w:ins w:id="8" w:author="toni" w:date="2017-02-08T11:38:00Z"/>
                <w:rFonts w:ascii="Times New Roman" w:hAnsi="Times New Roman"/>
                <w:b/>
                <w:lang w:val="bg-BG"/>
              </w:rPr>
            </w:pPr>
          </w:p>
          <w:p w:rsidR="004D78A3" w:rsidRPr="0079600D" w:rsidRDefault="004D78A3" w:rsidP="004D78A3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002ECF">
              <w:rPr>
                <w:rFonts w:ascii="Times New Roman" w:hAnsi="Times New Roman"/>
                <w:b/>
                <w:lang w:val="bg-BG"/>
              </w:rPr>
              <w:t>До 8 символа (2 букви и 6 цифри)</w:t>
            </w:r>
          </w:p>
        </w:tc>
      </w:tr>
      <w:tr w:rsidR="00C275D5" w:rsidRPr="0079600D" w:rsidTr="00AB177B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79600D" w:rsidRDefault="00240256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79600D" w:rsidRDefault="00C275D5" w:rsidP="00240256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 xml:space="preserve">Дата на предаване </w:t>
            </w:r>
            <w:r w:rsidR="002C5237" w:rsidRPr="002C5237">
              <w:rPr>
                <w:rFonts w:ascii="Times New Roman" w:hAnsi="Times New Roman"/>
                <w:lang w:val="bg-BG"/>
              </w:rPr>
              <w:t xml:space="preserve">на </w:t>
            </w:r>
            <w:r w:rsidR="00240256">
              <w:rPr>
                <w:rFonts w:ascii="Times New Roman" w:hAnsi="Times New Roman"/>
                <w:lang w:val="bg-BG"/>
              </w:rPr>
              <w:t>бланка за</w:t>
            </w:r>
            <w:r w:rsidR="00892A24">
              <w:rPr>
                <w:rFonts w:ascii="Times New Roman" w:hAnsi="Times New Roman"/>
                <w:lang w:val="bg-BG"/>
              </w:rPr>
              <w:t xml:space="preserve"> </w:t>
            </w:r>
            <w:r w:rsidR="002C5237" w:rsidRPr="002C5237">
              <w:rPr>
                <w:rFonts w:ascii="Times New Roman" w:hAnsi="Times New Roman"/>
                <w:lang w:val="bg-BG"/>
              </w:rPr>
              <w:t>сертификат „Зелена карта“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79600D" w:rsidRDefault="00C275D5" w:rsidP="00AB177B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Default="00C275D5" w:rsidP="00AB177B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 w:rsidR="002C5237" w:rsidRPr="002C5237">
              <w:rPr>
                <w:rFonts w:ascii="Times New Roman" w:hAnsi="Times New Roman"/>
                <w:b/>
                <w:lang w:val="bg-BG"/>
              </w:rPr>
              <w:t>НББАЗ</w:t>
            </w:r>
            <w:r>
              <w:rPr>
                <w:rFonts w:ascii="Times New Roman" w:hAnsi="Times New Roman"/>
                <w:b/>
                <w:lang w:val="bg-BG"/>
              </w:rPr>
              <w:t>,</w:t>
            </w:r>
            <w:r w:rsidRPr="00162F2E">
              <w:rPr>
                <w:rFonts w:ascii="Times New Roman" w:hAnsi="Times New Roman"/>
                <w:b/>
                <w:lang w:val="bg-BG"/>
              </w:rPr>
              <w:t xml:space="preserve">при предаване на </w:t>
            </w:r>
            <w:r w:rsidR="002C5237">
              <w:rPr>
                <w:rFonts w:ascii="Times New Roman" w:hAnsi="Times New Roman"/>
                <w:b/>
                <w:lang w:val="bg-BG"/>
              </w:rPr>
              <w:t>бланките</w:t>
            </w:r>
            <w:r w:rsidRPr="00162F2E">
              <w:rPr>
                <w:rFonts w:ascii="Times New Roman" w:hAnsi="Times New Roman"/>
                <w:b/>
                <w:lang w:val="bg-BG"/>
              </w:rPr>
              <w:t xml:space="preserve"> на застрахователя.</w:t>
            </w:r>
          </w:p>
          <w:p w:rsidR="00C275D5" w:rsidRPr="0079600D" w:rsidRDefault="00C275D5" w:rsidP="002023DC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Подава се датата на предаване на </w:t>
            </w:r>
            <w:r w:rsidR="002C5237">
              <w:rPr>
                <w:rFonts w:ascii="Times New Roman" w:hAnsi="Times New Roman"/>
                <w:lang w:val="bg-BG"/>
              </w:rPr>
              <w:t>бланките</w:t>
            </w:r>
            <w:r>
              <w:rPr>
                <w:rFonts w:ascii="Times New Roman" w:hAnsi="Times New Roman"/>
                <w:lang w:val="bg-BG"/>
              </w:rPr>
              <w:t xml:space="preserve"> от </w:t>
            </w:r>
            <w:r w:rsidR="002C5237">
              <w:rPr>
                <w:rFonts w:ascii="Times New Roman" w:hAnsi="Times New Roman"/>
                <w:lang w:val="bg-BG"/>
              </w:rPr>
              <w:t>НББАЗ</w:t>
            </w:r>
            <w:r>
              <w:rPr>
                <w:rFonts w:ascii="Times New Roman" w:hAnsi="Times New Roman"/>
                <w:lang w:val="bg-BG"/>
              </w:rPr>
              <w:t xml:space="preserve"> на застрахователя</w:t>
            </w:r>
            <w:r w:rsidRPr="001378B9">
              <w:rPr>
                <w:rFonts w:ascii="Times New Roman" w:hAnsi="Times New Roman"/>
                <w:lang w:val="bg-BG"/>
              </w:rPr>
              <w:t>. Записва се дата</w:t>
            </w:r>
            <w:r>
              <w:rPr>
                <w:rFonts w:ascii="Times New Roman" w:hAnsi="Times New Roman"/>
                <w:lang w:val="bg-BG"/>
              </w:rPr>
              <w:t>та</w:t>
            </w:r>
            <w:r w:rsidR="008E43DE">
              <w:rPr>
                <w:rFonts w:ascii="Times New Roman" w:hAnsi="Times New Roman"/>
                <w:lang w:val="bg-BG"/>
              </w:rPr>
              <w:t xml:space="preserve"> </w:t>
            </w:r>
            <w:r w:rsidR="002023DC">
              <w:rPr>
                <w:rFonts w:ascii="Times New Roman" w:hAnsi="Times New Roman"/>
                <w:lang w:val="bg-BG"/>
              </w:rPr>
              <w:t>от</w:t>
            </w:r>
            <w:r w:rsidRPr="001378B9">
              <w:rPr>
                <w:rFonts w:ascii="Times New Roman" w:hAnsi="Times New Roman"/>
                <w:lang w:val="bg-BG"/>
              </w:rPr>
              <w:t xml:space="preserve"> Тристранния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приемо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>-предавателен протокол.</w:t>
            </w:r>
          </w:p>
        </w:tc>
      </w:tr>
      <w:tr w:rsidR="00C275D5" w:rsidRPr="00F42579" w:rsidTr="00AB177B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79600D" w:rsidRDefault="00240256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</w:t>
            </w:r>
            <w:r w:rsidRPr="0079600D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79600D" w:rsidRDefault="00C275D5" w:rsidP="00AB177B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Застраховател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79600D" w:rsidRDefault="00167F4E" w:rsidP="00167F4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Съгласно н</w:t>
            </w:r>
            <w:r w:rsidR="00C275D5">
              <w:rPr>
                <w:rFonts w:ascii="Times New Roman" w:hAnsi="Times New Roman"/>
                <w:lang w:val="bg-BG"/>
              </w:rPr>
              <w:t>оменклатура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79600D" w:rsidRDefault="00C275D5" w:rsidP="00957081">
            <w:pPr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Попълва се задължително от </w:t>
            </w:r>
            <w:r w:rsidR="00002ECF">
              <w:rPr>
                <w:rFonts w:ascii="Times New Roman" w:hAnsi="Times New Roman"/>
                <w:b/>
                <w:lang w:val="bg-BG"/>
              </w:rPr>
              <w:t>НББАЗ</w:t>
            </w:r>
            <w:r>
              <w:rPr>
                <w:rFonts w:ascii="Times New Roman" w:hAnsi="Times New Roman"/>
                <w:b/>
                <w:lang w:val="bg-BG"/>
              </w:rPr>
              <w:t>,</w:t>
            </w:r>
            <w:r w:rsidRPr="00162F2E">
              <w:rPr>
                <w:rFonts w:ascii="Times New Roman" w:hAnsi="Times New Roman"/>
                <w:b/>
                <w:lang w:val="bg-BG"/>
              </w:rPr>
              <w:t xml:space="preserve"> при предаване на </w:t>
            </w:r>
            <w:r w:rsidR="00957081">
              <w:rPr>
                <w:rFonts w:ascii="Times New Roman" w:hAnsi="Times New Roman"/>
                <w:b/>
                <w:lang w:val="bg-BG"/>
              </w:rPr>
              <w:t>бланките на застрахователя</w:t>
            </w:r>
            <w:r>
              <w:rPr>
                <w:rFonts w:ascii="Times New Roman" w:hAnsi="Times New Roman"/>
                <w:b/>
                <w:lang w:val="bg-BG"/>
              </w:rPr>
              <w:t>.</w:t>
            </w:r>
          </w:p>
        </w:tc>
      </w:tr>
      <w:tr w:rsidR="00C275D5" w:rsidRPr="00F42579" w:rsidTr="00002E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75D5" w:rsidRPr="001378B9" w:rsidRDefault="00C275D5" w:rsidP="00AB177B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75D5" w:rsidRPr="001378B9" w:rsidRDefault="00C275D5" w:rsidP="0024025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75D5" w:rsidRPr="001378B9" w:rsidRDefault="00C275D5" w:rsidP="0024025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75D5" w:rsidRPr="001378B9" w:rsidRDefault="00C275D5" w:rsidP="0024025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C275D5" w:rsidRPr="00F42579" w:rsidTr="00002E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5D5" w:rsidRPr="001378B9" w:rsidRDefault="00C275D5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5D5" w:rsidRPr="001378B9" w:rsidRDefault="00C275D5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свързана със сертификата полица ГО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5D5" w:rsidRPr="001378B9" w:rsidRDefault="005B6CB8" w:rsidP="0006129F">
            <w:pPr>
              <w:rPr>
                <w:rFonts w:ascii="Times New Roman" w:hAnsi="Times New Roman"/>
                <w:lang w:val="bg-BG"/>
              </w:rPr>
            </w:pPr>
            <w:hyperlink r:id="rId10" w:anchor="_Собственик" w:history="1">
              <w:r w:rsidR="00C275D5" w:rsidRPr="001378B9">
                <w:rPr>
                  <w:rFonts w:ascii="Times New Roman" w:hAnsi="Times New Roman"/>
                  <w:lang w:val="bg-BG"/>
                </w:rPr>
                <w:t>Т</w:t>
              </w:r>
            </w:hyperlink>
            <w:r w:rsidR="00C275D5" w:rsidRPr="001378B9">
              <w:rPr>
                <w:rFonts w:ascii="Times New Roman" w:hAnsi="Times New Roman"/>
                <w:lang w:val="bg-BG"/>
              </w:rPr>
              <w:t>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256" w:rsidRPr="001378B9" w:rsidRDefault="00240256" w:rsidP="00240256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Вписва се номерът на застрахователната полица, към която се отнася сертификатът „Зелена карта“, а за </w:t>
            </w:r>
            <w:r w:rsidRPr="001378B9">
              <w:rPr>
                <w:rFonts w:ascii="Times New Roman" w:hAnsi="Times New Roman"/>
                <w:lang w:val="bg-BG"/>
              </w:rPr>
              <w:t xml:space="preserve">МПС, включено в групова полица се </w:t>
            </w:r>
            <w:r>
              <w:rPr>
                <w:rFonts w:ascii="Times New Roman" w:hAnsi="Times New Roman"/>
                <w:lang w:val="bg-BG"/>
              </w:rPr>
              <w:t>вписва номерът на отделната застрахователна полица</w:t>
            </w:r>
            <w:r w:rsidRPr="001378B9">
              <w:rPr>
                <w:rFonts w:ascii="Times New Roman" w:hAnsi="Times New Roman"/>
                <w:lang w:val="bg-BG"/>
              </w:rPr>
              <w:t>.</w:t>
            </w:r>
          </w:p>
          <w:p w:rsidR="00C275D5" w:rsidRPr="001378B9" w:rsidRDefault="00C275D5" w:rsidP="0006129F">
            <w:pPr>
              <w:rPr>
                <w:rFonts w:ascii="Times New Roman" w:hAnsi="Times New Roman"/>
                <w:lang w:val="bg-BG"/>
              </w:rPr>
            </w:pPr>
          </w:p>
          <w:p w:rsidR="00C275D5" w:rsidRPr="001378B9" w:rsidRDefault="00AB177B" w:rsidP="00F16CC2">
            <w:pPr>
              <w:rPr>
                <w:rFonts w:ascii="Times New Roman" w:hAnsi="Times New Roman"/>
                <w:b/>
                <w:lang w:val="bg-BG"/>
              </w:rPr>
            </w:pPr>
            <w:r w:rsidRPr="00856B15">
              <w:rPr>
                <w:rFonts w:ascii="Times New Roman" w:hAnsi="Times New Roman"/>
                <w:b/>
                <w:lang w:val="bg-BG"/>
              </w:rPr>
              <w:t>Забележка</w:t>
            </w:r>
            <w:r>
              <w:rPr>
                <w:rFonts w:ascii="Times New Roman" w:hAnsi="Times New Roman"/>
                <w:lang w:val="bg-BG"/>
              </w:rPr>
              <w:t xml:space="preserve">: Не се вписва по застраховка „Гражданска отговорност“ за временна табела по чл. 30 от Наредба №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bg-BG"/>
              </w:rPr>
              <w:t>-45.</w:t>
            </w:r>
          </w:p>
        </w:tc>
      </w:tr>
      <w:tr w:rsidR="00CE44A3" w:rsidRPr="00270438" w:rsidTr="00002E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4A3" w:rsidRPr="001378B9" w:rsidRDefault="00CE44A3" w:rsidP="00D3761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4A3" w:rsidRPr="001378B9" w:rsidRDefault="00CE44A3" w:rsidP="00CE44A3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Номер на сертификата „Зелена карта“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4A3" w:rsidRPr="00162F2E" w:rsidRDefault="00CE44A3" w:rsidP="00D3761C">
            <w:pPr>
              <w:rPr>
                <w:lang w:val="bg-BG"/>
              </w:rPr>
            </w:pPr>
            <w:r w:rsidRPr="00162F2E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4A3" w:rsidRPr="00162F2E" w:rsidRDefault="00CE44A3" w:rsidP="00D3761C">
            <w:pPr>
              <w:rPr>
                <w:rFonts w:ascii="Times New Roman" w:hAnsi="Times New Roman"/>
                <w:b/>
                <w:lang w:val="bg-BG"/>
              </w:rPr>
            </w:pPr>
            <w:r w:rsidRPr="00162F2E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застрахователя.</w:t>
            </w:r>
          </w:p>
          <w:p w:rsidR="00CE44A3" w:rsidRPr="00162F2E" w:rsidRDefault="00CE44A3" w:rsidP="00CE44A3">
            <w:pPr>
              <w:rPr>
                <w:rFonts w:ascii="Times New Roman" w:hAnsi="Times New Roman"/>
                <w:lang w:val="bg-BG"/>
              </w:rPr>
            </w:pPr>
            <w:r w:rsidRPr="00162F2E">
              <w:rPr>
                <w:rFonts w:ascii="Times New Roman" w:hAnsi="Times New Roman"/>
                <w:lang w:val="bg-BG"/>
              </w:rPr>
              <w:lastRenderedPageBreak/>
              <w:t xml:space="preserve">До </w:t>
            </w:r>
            <w:r>
              <w:rPr>
                <w:rFonts w:ascii="Times New Roman" w:hAnsi="Times New Roman"/>
                <w:lang w:val="bg-BG"/>
              </w:rPr>
              <w:t>21</w:t>
            </w:r>
            <w:r w:rsidRPr="00162F2E">
              <w:rPr>
                <w:rFonts w:ascii="Times New Roman" w:hAnsi="Times New Roman"/>
                <w:lang w:val="bg-BG"/>
              </w:rPr>
              <w:t xml:space="preserve"> символа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17FE9" w:rsidRPr="00F42579" w:rsidTr="00002E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79600D" w:rsidRDefault="00317FE9" w:rsidP="00D3761C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Начална дата на валидност на сертификат</w:t>
            </w:r>
            <w:r>
              <w:rPr>
                <w:rFonts w:ascii="Times New Roman" w:hAnsi="Times New Roman"/>
                <w:lang w:val="bg-BG"/>
              </w:rPr>
              <w:t xml:space="preserve"> „Зелена карта“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ind w:left="360"/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>Полето се попълва задължително от застрахователя.</w:t>
            </w:r>
          </w:p>
          <w:p w:rsidR="00317FE9" w:rsidRPr="001378B9" w:rsidRDefault="00317FE9" w:rsidP="00D3761C">
            <w:pPr>
              <w:ind w:left="360"/>
              <w:rPr>
                <w:rFonts w:ascii="Times New Roman" w:hAnsi="Times New Roman"/>
                <w:b/>
                <w:u w:val="single"/>
                <w:lang w:val="bg-BG"/>
              </w:rPr>
            </w:pPr>
          </w:p>
          <w:p w:rsidR="00317FE9" w:rsidRPr="001378B9" w:rsidRDefault="00317FE9" w:rsidP="00D3761C">
            <w:pPr>
              <w:ind w:left="360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Начална дата на покритието трябва да съответства на началната дата на покритие, отбелязана в сертификата.</w:t>
            </w:r>
          </w:p>
          <w:p w:rsidR="00317FE9" w:rsidRPr="001378B9" w:rsidRDefault="00317FE9" w:rsidP="00D3761C">
            <w:pPr>
              <w:ind w:left="360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При разсрочено плащане на премията, сертификатът ЗК се издава за срока, за който е платена премията.</w:t>
            </w:r>
          </w:p>
          <w:p w:rsidR="00317FE9" w:rsidRPr="001378B9" w:rsidRDefault="00317FE9" w:rsidP="00D3761C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Формата на датата е </w:t>
            </w:r>
            <w:r w:rsidRPr="001378B9">
              <w:rPr>
                <w:rFonts w:ascii="Times New Roman" w:hAnsi="Times New Roman"/>
              </w:rPr>
              <w:t>DD</w:t>
            </w:r>
            <w:r w:rsidRPr="001378B9">
              <w:rPr>
                <w:rFonts w:ascii="Times New Roman" w:hAnsi="Times New Roman"/>
                <w:lang w:val="bg-BG"/>
              </w:rPr>
              <w:t>-</w:t>
            </w:r>
            <w:r w:rsidRPr="001378B9">
              <w:rPr>
                <w:rFonts w:ascii="Times New Roman" w:hAnsi="Times New Roman"/>
              </w:rPr>
              <w:t>MM</w:t>
            </w:r>
            <w:r w:rsidRPr="001378B9">
              <w:rPr>
                <w:rFonts w:ascii="Times New Roman" w:hAnsi="Times New Roman"/>
                <w:lang w:val="bg-BG"/>
              </w:rPr>
              <w:t>-</w:t>
            </w:r>
            <w:r w:rsidRPr="001378B9">
              <w:rPr>
                <w:rFonts w:ascii="Times New Roman" w:hAnsi="Times New Roman"/>
              </w:rPr>
              <w:t>YYYY</w:t>
            </w:r>
          </w:p>
        </w:tc>
      </w:tr>
      <w:tr w:rsidR="00317FE9" w:rsidRPr="00F42579" w:rsidTr="00002E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79600D" w:rsidRDefault="00A20694" w:rsidP="00D3761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Крайна дата на валидност на сертификат</w:t>
            </w:r>
            <w:r>
              <w:rPr>
                <w:rFonts w:ascii="Times New Roman" w:hAnsi="Times New Roman"/>
                <w:lang w:val="bg-BG"/>
              </w:rPr>
              <w:t>„Зелена карта“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ind w:left="360"/>
              <w:rPr>
                <w:rFonts w:ascii="Times New Roman" w:hAnsi="Times New Roman"/>
                <w:b/>
                <w:u w:val="single"/>
                <w:lang w:val="bg-BG"/>
              </w:rPr>
            </w:pPr>
            <w:r w:rsidRPr="001378B9">
              <w:rPr>
                <w:rFonts w:ascii="Times New Roman" w:hAnsi="Times New Roman"/>
                <w:b/>
                <w:u w:val="single"/>
                <w:lang w:val="bg-BG"/>
              </w:rPr>
              <w:t xml:space="preserve">Полето се попълва задължително от застрахователя. </w:t>
            </w:r>
          </w:p>
          <w:p w:rsidR="00317FE9" w:rsidRPr="001378B9" w:rsidRDefault="00317FE9" w:rsidP="00D3761C">
            <w:pPr>
              <w:ind w:left="360"/>
              <w:rPr>
                <w:rFonts w:ascii="Times New Roman" w:hAnsi="Times New Roman"/>
                <w:lang w:val="bg-BG"/>
              </w:rPr>
            </w:pPr>
          </w:p>
          <w:p w:rsidR="00317FE9" w:rsidRPr="001378B9" w:rsidRDefault="00317FE9" w:rsidP="00D3761C">
            <w:pPr>
              <w:ind w:left="360"/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Крайната дата на покритието трябва да съответства на крайната дата на покритие, отбелязана в сертификата.</w:t>
            </w:r>
          </w:p>
          <w:p w:rsidR="00317FE9" w:rsidRPr="001378B9" w:rsidRDefault="00317FE9" w:rsidP="00D3761C">
            <w:pPr>
              <w:rPr>
                <w:rFonts w:ascii="Times New Roman" w:hAnsi="Times New Roman"/>
                <w:highlight w:val="gree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Формата на датата е </w:t>
            </w:r>
            <w:r w:rsidRPr="001378B9">
              <w:rPr>
                <w:rFonts w:ascii="Times New Roman" w:hAnsi="Times New Roman"/>
              </w:rPr>
              <w:t>DD</w:t>
            </w:r>
            <w:r w:rsidRPr="001378B9">
              <w:rPr>
                <w:rFonts w:ascii="Times New Roman" w:hAnsi="Times New Roman"/>
                <w:lang w:val="bg-BG"/>
              </w:rPr>
              <w:t>-</w:t>
            </w:r>
            <w:r w:rsidRPr="001378B9">
              <w:rPr>
                <w:rFonts w:ascii="Times New Roman" w:hAnsi="Times New Roman"/>
              </w:rPr>
              <w:t>MM</w:t>
            </w:r>
            <w:r w:rsidRPr="001378B9">
              <w:rPr>
                <w:rFonts w:ascii="Times New Roman" w:hAnsi="Times New Roman"/>
                <w:lang w:val="bg-BG"/>
              </w:rPr>
              <w:t>-</w:t>
            </w:r>
            <w:r w:rsidRPr="001378B9">
              <w:rPr>
                <w:rFonts w:ascii="Times New Roman" w:hAnsi="Times New Roman"/>
              </w:rPr>
              <w:t>YYYY</w:t>
            </w:r>
          </w:p>
        </w:tc>
      </w:tr>
      <w:tr w:rsidR="00317FE9" w:rsidRPr="00F42579" w:rsidTr="00002E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15DC2" w:rsidRDefault="00A20694" w:rsidP="00D3761C">
            <w:pPr>
              <w:rPr>
                <w:rFonts w:ascii="Times New Roman" w:hAnsi="Times New Roman"/>
                <w:lang w:val="bg-BG"/>
              </w:rPr>
            </w:pPr>
            <w:r w:rsidRPr="00115DC2">
              <w:rPr>
                <w:rFonts w:ascii="Times New Roman" w:hAnsi="Times New Roman"/>
                <w:lang w:val="bg-BG"/>
              </w:rPr>
              <w:t>5</w:t>
            </w:r>
            <w:r w:rsidR="00317FE9" w:rsidRPr="00115DC2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E645E" w:rsidRDefault="002023DC" w:rsidP="00167F4E">
            <w:pPr>
              <w:rPr>
                <w:rFonts w:ascii="Times New Roman" w:hAnsi="Times New Roman"/>
                <w:lang w:val="bg-BG"/>
              </w:rPr>
            </w:pPr>
            <w:r w:rsidRPr="001E645E">
              <w:rPr>
                <w:rFonts w:ascii="Times New Roman" w:hAnsi="Times New Roman"/>
                <w:lang w:val="bg-BG"/>
              </w:rPr>
              <w:t xml:space="preserve">Основание </w:t>
            </w:r>
            <w:r w:rsidR="00317FE9" w:rsidRPr="001E645E">
              <w:rPr>
                <w:rFonts w:ascii="Times New Roman" w:hAnsi="Times New Roman"/>
                <w:lang w:val="bg-BG"/>
              </w:rPr>
              <w:t xml:space="preserve">за </w:t>
            </w:r>
            <w:r w:rsidR="00167F4E">
              <w:rPr>
                <w:rFonts w:ascii="Times New Roman" w:hAnsi="Times New Roman"/>
                <w:lang w:val="bg-BG"/>
              </w:rPr>
              <w:t xml:space="preserve">обявяване на </w:t>
            </w:r>
            <w:proofErr w:type="spellStart"/>
            <w:r w:rsidR="00167F4E">
              <w:rPr>
                <w:rFonts w:ascii="Times New Roman" w:hAnsi="Times New Roman"/>
                <w:lang w:val="bg-BG"/>
              </w:rPr>
              <w:t>невалидност</w:t>
            </w:r>
            <w:proofErr w:type="spellEnd"/>
            <w:r w:rsidR="00167F4E">
              <w:rPr>
                <w:rFonts w:ascii="Times New Roman" w:hAnsi="Times New Roman"/>
                <w:lang w:val="bg-BG"/>
              </w:rPr>
              <w:t>/</w:t>
            </w:r>
            <w:r w:rsidR="00317FE9" w:rsidRPr="001E645E">
              <w:rPr>
                <w:rFonts w:ascii="Times New Roman" w:hAnsi="Times New Roman"/>
                <w:lang w:val="bg-BG"/>
              </w:rPr>
              <w:t>анулиране</w:t>
            </w:r>
            <w:r w:rsidR="008E43DE">
              <w:rPr>
                <w:rFonts w:ascii="Times New Roman" w:hAnsi="Times New Roman"/>
                <w:lang w:val="bg-BG"/>
              </w:rPr>
              <w:t xml:space="preserve"> </w:t>
            </w:r>
            <w:r w:rsidR="00167F4E">
              <w:rPr>
                <w:rFonts w:ascii="Times New Roman" w:hAnsi="Times New Roman"/>
                <w:lang w:val="bg-BG"/>
              </w:rPr>
              <w:t xml:space="preserve">на </w:t>
            </w:r>
            <w:r w:rsidR="00317FE9" w:rsidRPr="001E645E">
              <w:rPr>
                <w:rFonts w:ascii="Times New Roman" w:hAnsi="Times New Roman"/>
                <w:lang w:val="bg-BG"/>
              </w:rPr>
              <w:t xml:space="preserve">сертификат „Зелена </w:t>
            </w:r>
            <w:proofErr w:type="gramStart"/>
            <w:r w:rsidR="00317FE9" w:rsidRPr="001E645E">
              <w:rPr>
                <w:rFonts w:ascii="Times New Roman" w:hAnsi="Times New Roman"/>
                <w:lang w:val="bg-BG"/>
              </w:rPr>
              <w:t xml:space="preserve">карта“ </w:t>
            </w:r>
            <w:proofErr w:type="gramEnd"/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E645E" w:rsidRDefault="00115DC2" w:rsidP="00D3761C">
            <w:pPr>
              <w:rPr>
                <w:rFonts w:ascii="Times New Roman" w:hAnsi="Times New Roman"/>
                <w:lang w:val="bg-BG"/>
              </w:rPr>
            </w:pPr>
            <w:r w:rsidRPr="001E645E">
              <w:rPr>
                <w:rFonts w:ascii="Times New Roman" w:hAnsi="Times New Roman"/>
                <w:lang w:val="bg-BG"/>
              </w:rPr>
              <w:t xml:space="preserve">Съгласно </w:t>
            </w:r>
            <w:proofErr w:type="gramStart"/>
            <w:r w:rsidRPr="001E645E">
              <w:rPr>
                <w:rFonts w:ascii="Times New Roman" w:hAnsi="Times New Roman"/>
                <w:lang w:val="bg-BG"/>
              </w:rPr>
              <w:t>н</w:t>
            </w:r>
            <w:r w:rsidR="00317FE9" w:rsidRPr="001E645E">
              <w:rPr>
                <w:rFonts w:ascii="Times New Roman" w:hAnsi="Times New Roman"/>
                <w:lang w:val="bg-BG"/>
              </w:rPr>
              <w:t xml:space="preserve">оменклатура </w:t>
            </w:r>
            <w:proofErr w:type="gramEnd"/>
          </w:p>
          <w:p w:rsidR="00317FE9" w:rsidRPr="001E645E" w:rsidRDefault="00317FE9" w:rsidP="00D3761C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E645E" w:rsidRDefault="00317FE9" w:rsidP="00D3761C">
            <w:pPr>
              <w:rPr>
                <w:rFonts w:ascii="Times New Roman" w:hAnsi="Times New Roman"/>
                <w:lang w:val="bg-BG"/>
              </w:rPr>
            </w:pPr>
            <w:r w:rsidRPr="001E645E">
              <w:rPr>
                <w:rFonts w:ascii="Times New Roman" w:hAnsi="Times New Roman"/>
                <w:b/>
                <w:lang w:val="bg-BG"/>
              </w:rPr>
              <w:t>Полето се попълва задължително от застрахователя</w:t>
            </w:r>
            <w:r w:rsidR="001E645E">
              <w:rPr>
                <w:rFonts w:ascii="Times New Roman" w:hAnsi="Times New Roman"/>
                <w:b/>
                <w:lang w:val="bg-BG"/>
              </w:rPr>
              <w:t xml:space="preserve"> при следните условия:</w:t>
            </w:r>
          </w:p>
          <w:p w:rsidR="00167F4E" w:rsidRDefault="00167F4E" w:rsidP="00D3761C">
            <w:pPr>
              <w:rPr>
                <w:ins w:id="9" w:author="toni" w:date="2017-02-08T12:11:00Z"/>
                <w:rFonts w:ascii="Times New Roman" w:hAnsi="Times New Roman"/>
                <w:lang w:val="bg-BG"/>
              </w:rPr>
            </w:pPr>
          </w:p>
          <w:p w:rsidR="00317FE9" w:rsidRPr="001E645E" w:rsidRDefault="00317FE9" w:rsidP="00D3761C">
            <w:pPr>
              <w:rPr>
                <w:rFonts w:ascii="Times New Roman" w:hAnsi="Times New Roman"/>
                <w:b/>
                <w:lang w:val="bg-BG"/>
              </w:rPr>
            </w:pPr>
            <w:r w:rsidRPr="001E645E">
              <w:rPr>
                <w:rFonts w:ascii="Times New Roman" w:hAnsi="Times New Roman"/>
                <w:b/>
                <w:lang w:val="bg-BG"/>
              </w:rPr>
              <w:t>Номенклатура:</w:t>
            </w:r>
          </w:p>
          <w:p w:rsidR="00317FE9" w:rsidRPr="001E645E" w:rsidRDefault="00167F4E" w:rsidP="001E645E">
            <w:pPr>
              <w:pStyle w:val="ListParagraph"/>
              <w:numPr>
                <w:ilvl w:val="0"/>
                <w:numId w:val="35"/>
              </w:numPr>
              <w:ind w:left="433" w:firstLine="0"/>
              <w:rPr>
                <w:rFonts w:ascii="Times New Roman" w:hAnsi="Times New Roman"/>
                <w:lang w:val="bg-BG"/>
              </w:rPr>
            </w:pPr>
            <w:r w:rsidRPr="001E645E">
              <w:rPr>
                <w:rFonts w:ascii="Times New Roman" w:hAnsi="Times New Roman"/>
                <w:lang w:val="bg-BG"/>
              </w:rPr>
              <w:t>Невалиден сертификат ЗК</w:t>
            </w:r>
            <w:r w:rsidR="00317FE9" w:rsidRPr="001E645E">
              <w:rPr>
                <w:rFonts w:ascii="Times New Roman" w:hAnsi="Times New Roman"/>
                <w:lang w:val="bg-BG"/>
              </w:rPr>
              <w:t>;</w:t>
            </w:r>
          </w:p>
          <w:p w:rsidR="00317FE9" w:rsidRPr="001E645E" w:rsidRDefault="00317FE9" w:rsidP="001E645E">
            <w:pPr>
              <w:pStyle w:val="ListParagraph"/>
              <w:numPr>
                <w:ilvl w:val="0"/>
                <w:numId w:val="35"/>
              </w:numPr>
              <w:ind w:left="433" w:firstLine="0"/>
              <w:rPr>
                <w:rFonts w:ascii="Times New Roman" w:hAnsi="Times New Roman"/>
                <w:lang w:val="bg-BG"/>
              </w:rPr>
            </w:pPr>
            <w:r w:rsidRPr="001E645E">
              <w:rPr>
                <w:rFonts w:ascii="Times New Roman" w:hAnsi="Times New Roman"/>
                <w:lang w:val="bg-BG"/>
              </w:rPr>
              <w:t>Анулиран</w:t>
            </w:r>
            <w:r w:rsidR="00167F4E" w:rsidRPr="001E645E">
              <w:rPr>
                <w:rFonts w:ascii="Times New Roman" w:hAnsi="Times New Roman"/>
                <w:lang w:val="bg-BG"/>
              </w:rPr>
              <w:t xml:space="preserve"> сертификат ЗК</w:t>
            </w:r>
            <w:r w:rsidRPr="001E645E">
              <w:rPr>
                <w:rFonts w:ascii="Times New Roman" w:hAnsi="Times New Roman"/>
                <w:lang w:val="bg-BG"/>
              </w:rPr>
              <w:t>;</w:t>
            </w:r>
          </w:p>
          <w:p w:rsidR="00167F4E" w:rsidRDefault="00167F4E" w:rsidP="00167F4E">
            <w:pPr>
              <w:ind w:left="433"/>
              <w:rPr>
                <w:rFonts w:ascii="Times New Roman" w:hAnsi="Times New Roman"/>
                <w:lang w:val="bg-BG"/>
              </w:rPr>
            </w:pPr>
          </w:p>
          <w:p w:rsidR="00167F4E" w:rsidRPr="001E645E" w:rsidRDefault="00167F4E" w:rsidP="001E645E">
            <w:pPr>
              <w:ind w:left="8"/>
              <w:rPr>
                <w:rFonts w:ascii="Times New Roman" w:hAnsi="Times New Roman"/>
                <w:b/>
                <w:lang w:val="bg-BG"/>
              </w:rPr>
            </w:pPr>
            <w:r w:rsidRPr="001E645E">
              <w:rPr>
                <w:rFonts w:ascii="Times New Roman" w:hAnsi="Times New Roman"/>
                <w:b/>
                <w:lang w:val="bg-BG"/>
              </w:rPr>
              <w:t>Забележка:</w:t>
            </w:r>
          </w:p>
          <w:p w:rsidR="00167F4E" w:rsidRPr="0001352B" w:rsidRDefault="00167F4E" w:rsidP="001E645E">
            <w:pPr>
              <w:ind w:left="8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Основанията за обявяване на </w:t>
            </w:r>
            <w:proofErr w:type="spellStart"/>
            <w:r>
              <w:rPr>
                <w:rFonts w:ascii="Times New Roman" w:hAnsi="Times New Roman"/>
                <w:lang w:val="bg-BG"/>
              </w:rPr>
              <w:t>невалидност</w:t>
            </w:r>
            <w:proofErr w:type="spellEnd"/>
            <w:r>
              <w:rPr>
                <w:rFonts w:ascii="Times New Roman" w:hAnsi="Times New Roman"/>
                <w:lang w:val="bg-BG"/>
              </w:rPr>
              <w:t xml:space="preserve"> на сертификат ЗК или за анулиране на сертификат ЗК се преценяват съобразно Правилата на НББАЗ за сертификат Зелена карта и гранична застраховка</w:t>
            </w:r>
            <w:r w:rsidR="001E645E">
              <w:rPr>
                <w:rFonts w:ascii="Times New Roman" w:hAnsi="Times New Roman"/>
                <w:lang w:val="bg-BG"/>
              </w:rPr>
              <w:t xml:space="preserve"> и Наредба № 49 на КФН</w:t>
            </w:r>
          </w:p>
        </w:tc>
      </w:tr>
      <w:tr w:rsidR="00317FE9" w:rsidRPr="00F42579" w:rsidTr="00002E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A20694" w:rsidP="00D3761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</w:t>
            </w:r>
            <w:r w:rsidR="00317FE9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Дата и час </w:t>
            </w:r>
            <w:r>
              <w:rPr>
                <w:rFonts w:ascii="Times New Roman" w:hAnsi="Times New Roman"/>
                <w:lang w:val="bg-BG"/>
              </w:rPr>
              <w:t>на регистрация по т.4.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Дата и час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1378B9" w:rsidRDefault="00317FE9" w:rsidP="00D3761C">
            <w:pPr>
              <w:rPr>
                <w:rFonts w:ascii="Times New Roman" w:hAnsi="Times New Roman"/>
                <w:lang w:val="bg-BG"/>
              </w:rPr>
            </w:pPr>
            <w:r w:rsidRPr="00DE3C7A">
              <w:rPr>
                <w:rFonts w:ascii="Times New Roman" w:hAnsi="Times New Roman"/>
                <w:lang w:val="bg-BG"/>
              </w:rPr>
              <w:t xml:space="preserve">Попълва се автоматично с текуща дата и час при регистрация на действие по т. </w:t>
            </w:r>
            <w:r>
              <w:rPr>
                <w:rFonts w:ascii="Times New Roman" w:hAnsi="Times New Roman"/>
                <w:lang w:val="bg-BG"/>
              </w:rPr>
              <w:t>4</w:t>
            </w:r>
            <w:r w:rsidRPr="00DE3C7A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17FE9" w:rsidRPr="00F42579" w:rsidTr="00317F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71466D" w:rsidRDefault="0001352B" w:rsidP="00F8223D">
            <w:pPr>
              <w:rPr>
                <w:rFonts w:ascii="Times New Roman" w:hAnsi="Times New Roman"/>
                <w:lang w:val="bg-BG"/>
              </w:rPr>
            </w:pPr>
            <w:r w:rsidRPr="0071466D">
              <w:rPr>
                <w:rFonts w:ascii="Times New Roman" w:hAnsi="Times New Roman"/>
                <w:lang w:val="bg-BG"/>
              </w:rPr>
              <w:t>7</w:t>
            </w:r>
            <w:r w:rsidR="00317FE9" w:rsidRPr="0071466D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71466D" w:rsidRDefault="00317FE9" w:rsidP="00F8223D">
            <w:pPr>
              <w:rPr>
                <w:rFonts w:ascii="Times New Roman" w:hAnsi="Times New Roman"/>
                <w:lang w:val="bg-BG"/>
              </w:rPr>
            </w:pPr>
            <w:r w:rsidRPr="0071466D">
              <w:rPr>
                <w:rFonts w:ascii="Times New Roman" w:hAnsi="Times New Roman"/>
                <w:lang w:val="bg-BG"/>
              </w:rPr>
              <w:t>Основание за издаване на сертификат ЗК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71466D" w:rsidRDefault="00317FE9" w:rsidP="0006129F">
            <w:pPr>
              <w:rPr>
                <w:rFonts w:ascii="Times New Roman" w:hAnsi="Times New Roman"/>
              </w:rPr>
            </w:pPr>
            <w:r w:rsidRPr="0071466D"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FE9" w:rsidRPr="0071466D" w:rsidRDefault="00317FE9" w:rsidP="0006129F">
            <w:pPr>
              <w:ind w:left="360"/>
              <w:rPr>
                <w:rFonts w:ascii="Times New Roman" w:hAnsi="Times New Roman"/>
                <w:lang w:val="bg-BG"/>
              </w:rPr>
            </w:pPr>
            <w:r w:rsidRPr="0071466D">
              <w:rPr>
                <w:rFonts w:ascii="Times New Roman" w:hAnsi="Times New Roman"/>
                <w:lang w:val="bg-BG"/>
              </w:rPr>
              <w:t>Полето се попълва задължително.</w:t>
            </w:r>
          </w:p>
          <w:p w:rsidR="0001352B" w:rsidRPr="0071466D" w:rsidRDefault="0001352B" w:rsidP="0006129F">
            <w:pPr>
              <w:ind w:left="360"/>
              <w:rPr>
                <w:rFonts w:ascii="Times New Roman" w:hAnsi="Times New Roman"/>
                <w:lang w:val="bg-BG"/>
              </w:rPr>
            </w:pPr>
          </w:p>
          <w:p w:rsidR="0001352B" w:rsidRPr="0071466D" w:rsidRDefault="0001352B" w:rsidP="0001352B">
            <w:pPr>
              <w:rPr>
                <w:rFonts w:ascii="Times New Roman" w:hAnsi="Times New Roman"/>
                <w:b/>
                <w:lang w:val="bg-BG"/>
              </w:rPr>
            </w:pPr>
            <w:r w:rsidRPr="0071466D">
              <w:rPr>
                <w:rFonts w:ascii="Times New Roman" w:hAnsi="Times New Roman"/>
                <w:b/>
                <w:lang w:val="bg-BG"/>
              </w:rPr>
              <w:t>Номенклатура:</w:t>
            </w:r>
          </w:p>
          <w:p w:rsidR="0001352B" w:rsidRPr="0071466D" w:rsidRDefault="0001352B" w:rsidP="0001352B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lang w:val="bg-BG"/>
              </w:rPr>
            </w:pPr>
            <w:r w:rsidRPr="0071466D">
              <w:rPr>
                <w:rFonts w:ascii="Times New Roman" w:hAnsi="Times New Roman"/>
                <w:lang w:val="bg-BG"/>
              </w:rPr>
              <w:t>Издаване на пореден сертификат ЗК. (при втора и следваща вноска по застраховка „ГО“).</w:t>
            </w:r>
          </w:p>
          <w:p w:rsidR="0001352B" w:rsidRPr="0071466D" w:rsidRDefault="0001352B" w:rsidP="0001352B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lang w:val="bg-BG"/>
              </w:rPr>
            </w:pPr>
            <w:r w:rsidRPr="0071466D">
              <w:rPr>
                <w:rFonts w:ascii="Times New Roman" w:hAnsi="Times New Roman"/>
                <w:lang w:val="bg-BG"/>
              </w:rPr>
              <w:t>замяна на невалиден сертификат ЗК;</w:t>
            </w:r>
          </w:p>
          <w:p w:rsidR="0001352B" w:rsidRPr="0071466D" w:rsidRDefault="0001352B" w:rsidP="0001352B">
            <w:pPr>
              <w:pStyle w:val="ListParagraph"/>
              <w:numPr>
                <w:ilvl w:val="0"/>
                <w:numId w:val="37"/>
              </w:numPr>
              <w:ind w:left="433" w:firstLine="0"/>
              <w:rPr>
                <w:rFonts w:ascii="Times New Roman" w:hAnsi="Times New Roman"/>
                <w:lang w:val="bg-BG"/>
              </w:rPr>
            </w:pPr>
            <w:r w:rsidRPr="0071466D">
              <w:rPr>
                <w:rFonts w:ascii="Times New Roman" w:hAnsi="Times New Roman"/>
                <w:lang w:val="bg-BG"/>
              </w:rPr>
              <w:t>замяна на анулиран сертификат ЗК;</w:t>
            </w:r>
          </w:p>
          <w:p w:rsidR="00317FE9" w:rsidRPr="0071466D" w:rsidRDefault="00317FE9" w:rsidP="0006129F">
            <w:pPr>
              <w:rPr>
                <w:rFonts w:ascii="Times New Roman" w:hAnsi="Times New Roman"/>
                <w:lang w:val="bg-BG"/>
              </w:rPr>
            </w:pPr>
          </w:p>
        </w:tc>
        <w:bookmarkStart w:id="10" w:name="_GoBack"/>
        <w:bookmarkEnd w:id="10"/>
      </w:tr>
    </w:tbl>
    <w:p w:rsidR="008E43DE" w:rsidRPr="001378B9" w:rsidRDefault="008E43DE" w:rsidP="008E43DE">
      <w:pPr>
        <w:pStyle w:val="Heading3"/>
        <w:numPr>
          <w:ilvl w:val="0"/>
          <w:numId w:val="0"/>
        </w:numPr>
        <w:ind w:left="250"/>
        <w:rPr>
          <w:rFonts w:ascii="Times New Roman" w:eastAsia="MS Mincho" w:hAnsi="Times New Roman"/>
          <w:b/>
        </w:rPr>
      </w:pPr>
      <w:bookmarkStart w:id="11" w:name="_Toc444252777"/>
      <w:r>
        <w:rPr>
          <w:rFonts w:ascii="Times New Roman" w:eastAsia="MS Mincho" w:hAnsi="Times New Roman"/>
          <w:b/>
        </w:rPr>
        <w:t>8</w:t>
      </w:r>
      <w:r w:rsidRPr="001378B9">
        <w:rPr>
          <w:rFonts w:ascii="Times New Roman" w:eastAsia="MS Mincho" w:hAnsi="Times New Roman"/>
          <w:b/>
        </w:rPr>
        <w:t xml:space="preserve">. </w:t>
      </w:r>
      <w:r w:rsidR="001C1A68">
        <w:rPr>
          <w:rFonts w:ascii="Times New Roman" w:eastAsia="MS Mincho" w:hAnsi="Times New Roman"/>
          <w:b/>
        </w:rPr>
        <w:t>Бланки</w:t>
      </w:r>
      <w:r w:rsidRPr="001378B9">
        <w:rPr>
          <w:rFonts w:ascii="Times New Roman" w:eastAsia="MS Mincho" w:hAnsi="Times New Roman"/>
          <w:b/>
        </w:rPr>
        <w:t xml:space="preserve"> – </w:t>
      </w:r>
      <w:r w:rsidR="001C1A68">
        <w:rPr>
          <w:rFonts w:ascii="Times New Roman" w:eastAsia="MS Mincho" w:hAnsi="Times New Roman"/>
          <w:b/>
        </w:rPr>
        <w:t xml:space="preserve">Гранична застраховка „Гражданска отговорност” на </w:t>
      </w:r>
      <w:proofErr w:type="gramStart"/>
      <w:r w:rsidR="001C1A68">
        <w:rPr>
          <w:rFonts w:ascii="Times New Roman" w:eastAsia="MS Mincho" w:hAnsi="Times New Roman"/>
          <w:b/>
        </w:rPr>
        <w:t xml:space="preserve">автомобилистите </w:t>
      </w:r>
      <w:r w:rsidRPr="001378B9">
        <w:rPr>
          <w:rFonts w:ascii="Times New Roman" w:eastAsia="MS Mincho" w:hAnsi="Times New Roman"/>
          <w:b/>
        </w:rPr>
        <w:t xml:space="preserve"> </w:t>
      </w:r>
      <w:proofErr w:type="gramEnd"/>
    </w:p>
    <w:p w:rsidR="008E43DE" w:rsidRPr="001378B9" w:rsidRDefault="008E43DE" w:rsidP="008E43DE">
      <w:pPr>
        <w:rPr>
          <w:rFonts w:ascii="Times New Roman" w:hAnsi="Times New Roman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93"/>
        <w:gridCol w:w="2577"/>
        <w:gridCol w:w="3802"/>
      </w:tblGrid>
      <w:tr w:rsidR="008E43DE" w:rsidRPr="00F42579" w:rsidTr="00D66316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3DE" w:rsidRPr="001378B9" w:rsidRDefault="008E43DE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E43DE" w:rsidRPr="001378B9" w:rsidRDefault="008E43DE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E43DE" w:rsidRPr="001378B9" w:rsidRDefault="008E43DE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E43DE" w:rsidRPr="001378B9" w:rsidRDefault="008E43DE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8E43DE" w:rsidRPr="00F42579" w:rsidTr="00D66316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1378B9" w:rsidRDefault="008E43DE" w:rsidP="00D66316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4D78A3" w:rsidRDefault="008E43DE" w:rsidP="001C1A68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>Диапазон на номера</w:t>
            </w:r>
            <w:r>
              <w:rPr>
                <w:rFonts w:ascii="Times New Roman" w:hAnsi="Times New Roman"/>
                <w:lang w:val="bg-BG"/>
              </w:rPr>
              <w:t xml:space="preserve"> на бланка за </w:t>
            </w:r>
            <w:r w:rsidR="001C1A68">
              <w:rPr>
                <w:rFonts w:ascii="Times New Roman" w:hAnsi="Times New Roman"/>
                <w:lang w:val="bg-BG"/>
              </w:rPr>
              <w:t xml:space="preserve">Гранична застраховка „Гражданска отговорност” на </w:t>
            </w:r>
            <w:proofErr w:type="gramStart"/>
            <w:r w:rsidR="001C1A68">
              <w:rPr>
                <w:rFonts w:ascii="Times New Roman" w:hAnsi="Times New Roman"/>
                <w:lang w:val="bg-BG"/>
              </w:rPr>
              <w:t xml:space="preserve">автомобилистите </w:t>
            </w:r>
            <w:r w:rsidRPr="004D78A3">
              <w:rPr>
                <w:rFonts w:ascii="Times New Roman" w:hAnsi="Times New Roman"/>
                <w:lang w:val="bg-BG"/>
              </w:rPr>
              <w:t xml:space="preserve"> </w:t>
            </w:r>
            <w:r w:rsidR="006C23B1">
              <w:rPr>
                <w:rFonts w:ascii="Times New Roman" w:hAnsi="Times New Roman"/>
                <w:lang w:val="bg-BG"/>
              </w:rPr>
              <w:t>„</w:t>
            </w:r>
            <w:r w:rsidRPr="004D78A3">
              <w:rPr>
                <w:rFonts w:ascii="Times New Roman" w:hAnsi="Times New Roman"/>
                <w:lang w:val="bg-BG"/>
              </w:rPr>
              <w:t>от</w:t>
            </w:r>
            <w:proofErr w:type="gramEnd"/>
            <w:r w:rsidR="006C23B1">
              <w:rPr>
                <w:rFonts w:ascii="Times New Roman" w:hAnsi="Times New Roman"/>
                <w:lang w:val="bg-BG"/>
              </w:rPr>
              <w:t>”</w:t>
            </w:r>
            <w:r w:rsidRPr="004D78A3">
              <w:rPr>
                <w:rFonts w:ascii="Times New Roman" w:hAnsi="Times New Roman"/>
                <w:lang w:val="bg-BG"/>
              </w:rPr>
              <w:t xml:space="preserve"> номер 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4D78A3" w:rsidRDefault="008E43DE" w:rsidP="00D66316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r>
              <w:rPr>
                <w:rFonts w:ascii="Times New Roman" w:hAnsi="Times New Roman"/>
                <w:b/>
                <w:lang w:val="bg-BG"/>
              </w:rPr>
              <w:t>Националното бюро на българските автомобилни застрахователи (НББАЗ), при предаване на бланките на застрахователя, когато застрахователят ползва бланки, отпечатани под контрола на НББАЗ.</w:t>
            </w:r>
          </w:p>
          <w:p w:rsidR="008E43DE" w:rsidRDefault="008E43DE" w:rsidP="00D66316">
            <w:pPr>
              <w:rPr>
                <w:ins w:id="12" w:author="toni" w:date="2017-02-08T11:38:00Z"/>
                <w:rFonts w:ascii="Times New Roman" w:hAnsi="Times New Roman"/>
                <w:b/>
                <w:lang w:val="bg-BG"/>
              </w:rPr>
            </w:pPr>
          </w:p>
          <w:p w:rsidR="008E43DE" w:rsidRPr="001378B9" w:rsidRDefault="008E43DE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002ECF">
              <w:rPr>
                <w:rFonts w:ascii="Times New Roman" w:hAnsi="Times New Roman"/>
                <w:b/>
                <w:lang w:val="bg-BG"/>
              </w:rPr>
              <w:t>До 8 символа (2 букви и 6 цифри)</w:t>
            </w:r>
          </w:p>
        </w:tc>
      </w:tr>
      <w:tr w:rsidR="008E43DE" w:rsidRPr="00F42579" w:rsidTr="00D66316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Default="008E43DE" w:rsidP="00D66316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4D78A3" w:rsidRDefault="008E43DE" w:rsidP="00D66316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 xml:space="preserve">Диапазон на номера </w:t>
            </w:r>
            <w:r w:rsidRPr="00240256">
              <w:rPr>
                <w:rFonts w:ascii="Times New Roman" w:hAnsi="Times New Roman"/>
                <w:lang w:val="bg-BG"/>
              </w:rPr>
              <w:t xml:space="preserve">на </w:t>
            </w:r>
            <w:r w:rsidR="00A07E2E">
              <w:rPr>
                <w:rFonts w:ascii="Times New Roman" w:hAnsi="Times New Roman"/>
                <w:lang w:val="bg-BG"/>
              </w:rPr>
              <w:t>бланка за Гранична застраховка „Гражданска отговорност” на автомобилистите</w:t>
            </w:r>
            <w:r w:rsidR="00A07E2E" w:rsidRPr="004D78A3">
              <w:rPr>
                <w:rFonts w:ascii="Times New Roman" w:hAnsi="Times New Roman"/>
                <w:lang w:val="bg-BG"/>
              </w:rPr>
              <w:t xml:space="preserve"> </w:t>
            </w:r>
            <w:r w:rsidR="006C23B1">
              <w:rPr>
                <w:rFonts w:ascii="Times New Roman" w:hAnsi="Times New Roman"/>
                <w:lang w:val="bg-BG"/>
              </w:rPr>
              <w:t>„</w:t>
            </w:r>
            <w:r w:rsidRPr="004D78A3">
              <w:rPr>
                <w:rFonts w:ascii="Times New Roman" w:hAnsi="Times New Roman"/>
                <w:lang w:val="bg-BG"/>
              </w:rPr>
              <w:t>до</w:t>
            </w:r>
            <w:r w:rsidR="006C23B1">
              <w:rPr>
                <w:rFonts w:ascii="Times New Roman" w:hAnsi="Times New Roman"/>
                <w:lang w:val="bg-BG"/>
              </w:rPr>
              <w:t>”</w:t>
            </w:r>
            <w:r w:rsidRPr="004D78A3">
              <w:rPr>
                <w:rFonts w:ascii="Times New Roman" w:hAnsi="Times New Roman"/>
                <w:lang w:val="bg-BG"/>
              </w:rPr>
              <w:t xml:space="preserve"> </w:t>
            </w:r>
            <w:proofErr w:type="gramStart"/>
            <w:r w:rsidRPr="004D78A3">
              <w:rPr>
                <w:rFonts w:ascii="Times New Roman" w:hAnsi="Times New Roman"/>
                <w:lang w:val="bg-BG"/>
              </w:rPr>
              <w:t xml:space="preserve">номер </w:t>
            </w:r>
            <w:proofErr w:type="gramEnd"/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4D78A3" w:rsidRDefault="008E43DE" w:rsidP="00D66316">
            <w:pPr>
              <w:rPr>
                <w:rFonts w:ascii="Times New Roman" w:hAnsi="Times New Roman"/>
                <w:lang w:val="bg-BG"/>
              </w:rPr>
            </w:pPr>
            <w:r w:rsidRPr="004D78A3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Националното бюро на българските автомобилни застрахователи (НББАЗ), при предаване на бланките на застрахователя, когато застрахователят ползва бланки, отпечатани под контрола на НББАЗ.</w:t>
            </w:r>
          </w:p>
          <w:p w:rsidR="008E43DE" w:rsidRDefault="008E43DE" w:rsidP="00D66316">
            <w:pPr>
              <w:jc w:val="both"/>
              <w:rPr>
                <w:ins w:id="13" w:author="toni" w:date="2017-02-08T11:38:00Z"/>
                <w:rFonts w:ascii="Times New Roman" w:hAnsi="Times New Roman"/>
                <w:b/>
                <w:lang w:val="bg-BG"/>
              </w:rPr>
            </w:pPr>
          </w:p>
          <w:p w:rsidR="008E43DE" w:rsidRPr="0079600D" w:rsidRDefault="008E43DE" w:rsidP="00D66316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002ECF">
              <w:rPr>
                <w:rFonts w:ascii="Times New Roman" w:hAnsi="Times New Roman"/>
                <w:b/>
                <w:lang w:val="bg-BG"/>
              </w:rPr>
              <w:t>До 8 символа (2 букви и 6 цифри)</w:t>
            </w:r>
          </w:p>
        </w:tc>
      </w:tr>
      <w:tr w:rsidR="008E43DE" w:rsidRPr="0079600D" w:rsidTr="00D66316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 xml:space="preserve">Дата на предаване </w:t>
            </w:r>
            <w:r w:rsidRPr="002C5237">
              <w:rPr>
                <w:rFonts w:ascii="Times New Roman" w:hAnsi="Times New Roman"/>
                <w:lang w:val="bg-BG"/>
              </w:rPr>
              <w:t xml:space="preserve">на </w:t>
            </w:r>
            <w:r w:rsidR="00A07E2E">
              <w:rPr>
                <w:rFonts w:ascii="Times New Roman" w:hAnsi="Times New Roman"/>
                <w:lang w:val="bg-BG"/>
              </w:rPr>
              <w:t>бланка за Гранична застраховка „Гражданска отговорност” на автомобилистите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rPr>
                <w:rFonts w:ascii="Times New Roman" w:hAnsi="Times New Roman"/>
                <w:lang w:val="bg-BG"/>
              </w:rPr>
            </w:pPr>
            <w:r w:rsidRPr="0079600D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Default="008E43DE" w:rsidP="00D66316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79600D">
              <w:rPr>
                <w:rFonts w:ascii="Times New Roman" w:hAnsi="Times New Roman"/>
                <w:b/>
                <w:lang w:val="bg-BG"/>
              </w:rPr>
              <w:t xml:space="preserve">Полето се попълва задължително от </w:t>
            </w:r>
            <w:proofErr w:type="gramStart"/>
            <w:r w:rsidRPr="002C5237">
              <w:rPr>
                <w:rFonts w:ascii="Times New Roman" w:hAnsi="Times New Roman"/>
                <w:b/>
                <w:lang w:val="bg-BG"/>
              </w:rPr>
              <w:t>НББАЗ</w:t>
            </w:r>
            <w:r>
              <w:rPr>
                <w:rFonts w:ascii="Times New Roman" w:hAnsi="Times New Roman"/>
                <w:b/>
                <w:lang w:val="bg-BG"/>
              </w:rPr>
              <w:t>,</w:t>
            </w:r>
            <w:r w:rsidRPr="00162F2E">
              <w:rPr>
                <w:rFonts w:ascii="Times New Roman" w:hAnsi="Times New Roman"/>
                <w:b/>
                <w:lang w:val="bg-BG"/>
              </w:rPr>
              <w:t>при</w:t>
            </w:r>
            <w:proofErr w:type="gramEnd"/>
            <w:r w:rsidRPr="00162F2E">
              <w:rPr>
                <w:rFonts w:ascii="Times New Roman" w:hAnsi="Times New Roman"/>
                <w:b/>
                <w:lang w:val="bg-BG"/>
              </w:rPr>
              <w:t xml:space="preserve"> предаване на </w:t>
            </w:r>
            <w:r>
              <w:rPr>
                <w:rFonts w:ascii="Times New Roman" w:hAnsi="Times New Roman"/>
                <w:b/>
                <w:lang w:val="bg-BG"/>
              </w:rPr>
              <w:t>бланките</w:t>
            </w:r>
            <w:r w:rsidRPr="00162F2E">
              <w:rPr>
                <w:rFonts w:ascii="Times New Roman" w:hAnsi="Times New Roman"/>
                <w:b/>
                <w:lang w:val="bg-BG"/>
              </w:rPr>
              <w:t xml:space="preserve"> на застрахователя.</w:t>
            </w:r>
          </w:p>
          <w:p w:rsidR="008E43DE" w:rsidRPr="0079600D" w:rsidRDefault="008E43DE" w:rsidP="00D66316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Подава се датата на предаване на бланките от НББАЗ на застрахователя</w:t>
            </w:r>
            <w:r w:rsidRPr="001378B9">
              <w:rPr>
                <w:rFonts w:ascii="Times New Roman" w:hAnsi="Times New Roman"/>
                <w:lang w:val="bg-BG"/>
              </w:rPr>
              <w:t>. Записва се дата</w:t>
            </w:r>
            <w:r>
              <w:rPr>
                <w:rFonts w:ascii="Times New Roman" w:hAnsi="Times New Roman"/>
                <w:lang w:val="bg-BG"/>
              </w:rPr>
              <w:t>та от</w:t>
            </w:r>
            <w:r w:rsidRPr="001378B9">
              <w:rPr>
                <w:rFonts w:ascii="Times New Roman" w:hAnsi="Times New Roman"/>
                <w:lang w:val="bg-BG"/>
              </w:rPr>
              <w:t xml:space="preserve"> Тристранния </w:t>
            </w:r>
            <w:proofErr w:type="spellStart"/>
            <w:r w:rsidRPr="001378B9">
              <w:rPr>
                <w:rFonts w:ascii="Times New Roman" w:hAnsi="Times New Roman"/>
                <w:lang w:val="bg-BG"/>
              </w:rPr>
              <w:t>приемо</w:t>
            </w:r>
            <w:proofErr w:type="spellEnd"/>
            <w:r w:rsidRPr="001378B9">
              <w:rPr>
                <w:rFonts w:ascii="Times New Roman" w:hAnsi="Times New Roman"/>
                <w:lang w:val="bg-BG"/>
              </w:rPr>
              <w:t>-предавателен протокол.</w:t>
            </w:r>
          </w:p>
        </w:tc>
      </w:tr>
      <w:tr w:rsidR="008E43DE" w:rsidRPr="00F42579" w:rsidTr="00D66316">
        <w:trPr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</w:t>
            </w:r>
            <w:r w:rsidRPr="0079600D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Застраховател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D66316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Съгласно номенклатура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DE" w:rsidRPr="0079600D" w:rsidRDefault="008E43DE" w:rsidP="00A07E2E">
            <w:pPr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Попълва се задължително от НББАЗ,</w:t>
            </w:r>
            <w:r w:rsidRPr="00162F2E">
              <w:rPr>
                <w:rFonts w:ascii="Times New Roman" w:hAnsi="Times New Roman"/>
                <w:b/>
                <w:lang w:val="bg-BG"/>
              </w:rPr>
              <w:t xml:space="preserve"> при предаване на </w:t>
            </w:r>
            <w:r w:rsidR="00A07E2E">
              <w:rPr>
                <w:rFonts w:ascii="Times New Roman" w:hAnsi="Times New Roman"/>
                <w:b/>
                <w:lang w:val="bg-BG"/>
              </w:rPr>
              <w:t>бланките на застрахователя</w:t>
            </w:r>
            <w:r>
              <w:rPr>
                <w:rFonts w:ascii="Times New Roman" w:hAnsi="Times New Roman"/>
                <w:b/>
                <w:lang w:val="bg-BG"/>
              </w:rPr>
              <w:t>.</w:t>
            </w:r>
          </w:p>
        </w:tc>
      </w:tr>
    </w:tbl>
    <w:p w:rsidR="008E23E6" w:rsidRDefault="008E23E6" w:rsidP="00903151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</w:p>
    <w:p w:rsidR="008E23E6" w:rsidRDefault="008E23E6">
      <w:pPr>
        <w:spacing w:after="200" w:line="276" w:lineRule="auto"/>
        <w:rPr>
          <w:rFonts w:ascii="Times New Roman" w:hAnsi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/>
          <w:b/>
          <w:bCs/>
          <w:sz w:val="28"/>
          <w:szCs w:val="28"/>
          <w:lang w:val="bg-BG"/>
        </w:rPr>
        <w:br w:type="page"/>
      </w:r>
    </w:p>
    <w:p w:rsidR="00EA2C3B" w:rsidRDefault="00EA2C3B" w:rsidP="00903151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</w:p>
    <w:p w:rsidR="00903151" w:rsidRPr="001378B9" w:rsidRDefault="00903151" w:rsidP="00903151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1378B9">
        <w:rPr>
          <w:rFonts w:ascii="Times New Roman" w:hAnsi="Times New Roman"/>
          <w:b/>
          <w:bCs/>
          <w:sz w:val="28"/>
          <w:szCs w:val="28"/>
          <w:lang w:val="bg-BG"/>
        </w:rPr>
        <w:t xml:space="preserve">Съдържание и формат на </w:t>
      </w:r>
      <w:proofErr w:type="gramStart"/>
      <w:r w:rsidRPr="001378B9">
        <w:rPr>
          <w:rFonts w:ascii="Times New Roman" w:hAnsi="Times New Roman"/>
          <w:b/>
          <w:bCs/>
          <w:sz w:val="28"/>
          <w:szCs w:val="28"/>
          <w:lang w:val="bg-BG"/>
        </w:rPr>
        <w:t>данните</w:t>
      </w:r>
    </w:p>
    <w:p w:rsidR="00903151" w:rsidRPr="001378B9" w:rsidRDefault="00903151" w:rsidP="00903151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proofErr w:type="gramEnd"/>
    </w:p>
    <w:p w:rsidR="00903151" w:rsidRPr="001378B9" w:rsidRDefault="00903151" w:rsidP="00903151">
      <w:pPr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proofErr w:type="gramStart"/>
      <w:r w:rsidRPr="001378B9">
        <w:rPr>
          <w:rFonts w:ascii="Times New Roman" w:hAnsi="Times New Roman"/>
          <w:b/>
          <w:sz w:val="28"/>
          <w:szCs w:val="28"/>
          <w:lang w:val="bg-BG"/>
        </w:rPr>
        <w:t>по</w:t>
      </w:r>
      <w:proofErr w:type="gramEnd"/>
      <w:r w:rsidRPr="001378B9">
        <w:rPr>
          <w:rFonts w:ascii="Times New Roman" w:hAnsi="Times New Roman"/>
          <w:b/>
          <w:sz w:val="28"/>
          <w:szCs w:val="28"/>
          <w:lang w:val="bg-BG"/>
        </w:rPr>
        <w:t xml:space="preserve"> </w:t>
      </w:r>
      <w:r w:rsidRPr="001378B9">
        <w:rPr>
          <w:rFonts w:ascii="Times New Roman" w:hAnsi="Times New Roman"/>
          <w:b/>
          <w:bCs/>
          <w:sz w:val="28"/>
          <w:szCs w:val="28"/>
          <w:lang w:val="bg-BG"/>
        </w:rPr>
        <w:t xml:space="preserve">чл. </w:t>
      </w:r>
      <w:r>
        <w:rPr>
          <w:rFonts w:ascii="Times New Roman" w:hAnsi="Times New Roman"/>
          <w:b/>
          <w:bCs/>
          <w:sz w:val="28"/>
          <w:szCs w:val="28"/>
          <w:lang w:val="bg-BG"/>
        </w:rPr>
        <w:t>13</w:t>
      </w:r>
      <w:r w:rsidRPr="001378B9">
        <w:rPr>
          <w:rFonts w:ascii="Times New Roman" w:hAnsi="Times New Roman"/>
          <w:b/>
          <w:bCs/>
          <w:sz w:val="28"/>
          <w:szCs w:val="28"/>
          <w:lang w:val="bg-BG"/>
        </w:rPr>
        <w:t xml:space="preserve">, ал. 2 </w:t>
      </w:r>
      <w:proofErr w:type="gramStart"/>
      <w:r w:rsidRPr="001378B9">
        <w:rPr>
          <w:rFonts w:ascii="Times New Roman" w:hAnsi="Times New Roman"/>
          <w:b/>
          <w:bCs/>
          <w:sz w:val="28"/>
          <w:szCs w:val="28"/>
          <w:lang w:val="bg-BG"/>
        </w:rPr>
        <w:t>от</w:t>
      </w:r>
      <w:proofErr w:type="gramEnd"/>
      <w:r w:rsidRPr="001378B9">
        <w:rPr>
          <w:rFonts w:ascii="Times New Roman" w:hAnsi="Times New Roman"/>
          <w:b/>
          <w:bCs/>
          <w:sz w:val="28"/>
          <w:szCs w:val="28"/>
          <w:lang w:val="bg-BG"/>
        </w:rPr>
        <w:t xml:space="preserve"> Наредба №54 от 30.12.2016</w:t>
      </w:r>
    </w:p>
    <w:p w:rsidR="00903151" w:rsidRPr="001378B9" w:rsidRDefault="00903151" w:rsidP="00903151">
      <w:pPr>
        <w:rPr>
          <w:rFonts w:ascii="Times New Roman" w:hAnsi="Times New Roman"/>
          <w:b/>
          <w:bCs/>
          <w:lang w:val="bg-BG"/>
        </w:rPr>
      </w:pPr>
    </w:p>
    <w:p w:rsidR="00903151" w:rsidRPr="001378B9" w:rsidRDefault="00903151" w:rsidP="00903151">
      <w:pPr>
        <w:pStyle w:val="Heading2"/>
        <w:numPr>
          <w:ilvl w:val="0"/>
          <w:numId w:val="0"/>
        </w:numPr>
        <w:ind w:left="360"/>
        <w:jc w:val="center"/>
        <w:rPr>
          <w:rFonts w:ascii="Times New Roman" w:hAnsi="Times New Roman"/>
          <w:strike/>
        </w:rPr>
      </w:pPr>
      <w:r w:rsidRPr="001378B9">
        <w:rPr>
          <w:rFonts w:ascii="Times New Roman" w:eastAsia="MS Mincho" w:hAnsi="Times New Roman"/>
          <w:b/>
          <w:bCs/>
          <w:sz w:val="24"/>
          <w:szCs w:val="24"/>
        </w:rPr>
        <w:t>Формат и съдържание на данните</w:t>
      </w:r>
      <w:r w:rsidRPr="00DA37F8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по чл. </w:t>
      </w:r>
      <w:r>
        <w:rPr>
          <w:rFonts w:ascii="Times New Roman" w:eastAsia="MS Mincho" w:hAnsi="Times New Roman"/>
          <w:b/>
          <w:bCs/>
          <w:sz w:val="24"/>
          <w:szCs w:val="24"/>
        </w:rPr>
        <w:t>12</w:t>
      </w:r>
      <w:r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, ал. 1 </w:t>
      </w:r>
      <w:proofErr w:type="gramStart"/>
      <w:r w:rsidRPr="001378B9">
        <w:rPr>
          <w:rFonts w:ascii="Times New Roman" w:eastAsia="MS Mincho" w:hAnsi="Times New Roman"/>
          <w:b/>
          <w:bCs/>
          <w:sz w:val="24"/>
          <w:szCs w:val="24"/>
        </w:rPr>
        <w:t>и</w:t>
      </w:r>
      <w:proofErr w:type="gramEnd"/>
      <w:r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 2 от Наредба №54 за договор „Гражданска отговорност” на автомобилистите</w:t>
      </w:r>
      <w:r w:rsidR="00EA2C3B">
        <w:rPr>
          <w:rFonts w:ascii="Times New Roman" w:eastAsia="MS Mincho" w:hAnsi="Times New Roman"/>
          <w:b/>
          <w:bCs/>
          <w:sz w:val="24"/>
          <w:szCs w:val="24"/>
        </w:rPr>
        <w:t>,</w:t>
      </w:r>
      <w:r w:rsidRPr="001378B9">
        <w:rPr>
          <w:rFonts w:ascii="Times New Roman" w:eastAsia="MS Mincho" w:hAnsi="Times New Roman"/>
          <w:b/>
          <w:bCs/>
          <w:sz w:val="24"/>
          <w:szCs w:val="24"/>
        </w:rPr>
        <w:t xml:space="preserve"> Гранична застраховка</w:t>
      </w:r>
      <w:r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="00EA2C3B">
        <w:rPr>
          <w:rFonts w:ascii="Times New Roman" w:eastAsia="MS Mincho" w:hAnsi="Times New Roman"/>
          <w:b/>
          <w:bCs/>
          <w:sz w:val="24"/>
          <w:szCs w:val="24"/>
        </w:rPr>
        <w:t xml:space="preserve">„Гражданска отговорност” на автомобилистите </w:t>
      </w:r>
      <w:r>
        <w:rPr>
          <w:rFonts w:ascii="Times New Roman" w:eastAsia="MS Mincho" w:hAnsi="Times New Roman"/>
          <w:b/>
          <w:bCs/>
          <w:sz w:val="24"/>
          <w:szCs w:val="24"/>
        </w:rPr>
        <w:t>и застраховка „</w:t>
      </w:r>
      <w:proofErr w:type="spellStart"/>
      <w:r>
        <w:rPr>
          <w:rFonts w:ascii="Times New Roman" w:eastAsia="MS Mincho" w:hAnsi="Times New Roman"/>
          <w:b/>
          <w:bCs/>
          <w:sz w:val="24"/>
          <w:szCs w:val="24"/>
        </w:rPr>
        <w:t>Каско</w:t>
      </w:r>
      <w:proofErr w:type="spellEnd"/>
      <w:r>
        <w:rPr>
          <w:rFonts w:ascii="Times New Roman" w:eastAsia="MS Mincho" w:hAnsi="Times New Roman"/>
          <w:b/>
          <w:bCs/>
          <w:sz w:val="24"/>
          <w:szCs w:val="24"/>
        </w:rPr>
        <w:t>” на МПС</w:t>
      </w:r>
    </w:p>
    <w:p w:rsidR="00080FBA" w:rsidRDefault="00D846CE" w:rsidP="004678BC">
      <w:pPr>
        <w:pStyle w:val="Heading3"/>
        <w:numPr>
          <w:ilvl w:val="0"/>
          <w:numId w:val="0"/>
        </w:numPr>
        <w:ind w:left="250"/>
        <w:rPr>
          <w:rFonts w:ascii="Times New Roman" w:eastAsia="MS Mincho" w:hAnsi="Times New Roman"/>
          <w:b/>
        </w:rPr>
      </w:pPr>
      <w:r>
        <w:rPr>
          <w:rFonts w:ascii="Times New Roman" w:eastAsia="MS Mincho" w:hAnsi="Times New Roman"/>
          <w:b/>
        </w:rPr>
        <w:t>9</w:t>
      </w:r>
      <w:r w:rsidR="004678BC" w:rsidRPr="00D846CE">
        <w:rPr>
          <w:rFonts w:ascii="Times New Roman" w:eastAsia="MS Mincho" w:hAnsi="Times New Roman"/>
          <w:b/>
        </w:rPr>
        <w:t xml:space="preserve">. </w:t>
      </w:r>
      <w:bookmarkStart w:id="14" w:name="_Toc280877828"/>
      <w:bookmarkStart w:id="15" w:name="_Toc281326708"/>
      <w:bookmarkStart w:id="16" w:name="_Toc281327156"/>
      <w:bookmarkStart w:id="17" w:name="_Toc281327457"/>
      <w:bookmarkStart w:id="18" w:name="_Toc281327620"/>
      <w:bookmarkStart w:id="19" w:name="_Toc281327771"/>
      <w:bookmarkStart w:id="20" w:name="_Toc281333428"/>
      <w:bookmarkStart w:id="21" w:name="_Toc282100183"/>
      <w:bookmarkStart w:id="22" w:name="_Toc282105888"/>
      <w:bookmarkStart w:id="23" w:name="_Toc282516509"/>
      <w:bookmarkStart w:id="24" w:name="_Toc282533116"/>
      <w:bookmarkStart w:id="25" w:name="_Toc282536278"/>
      <w:bookmarkStart w:id="26" w:name="_Toc282589868"/>
      <w:bookmarkStart w:id="27" w:name="_Toc282605531"/>
      <w:bookmarkStart w:id="28" w:name="_Toc282607212"/>
      <w:bookmarkStart w:id="29" w:name="_Toc282614246"/>
      <w:bookmarkStart w:id="30" w:name="_Toc282683957"/>
      <w:bookmarkStart w:id="31" w:name="_Toc282689285"/>
      <w:bookmarkStart w:id="32" w:name="_Toc282699942"/>
      <w:bookmarkStart w:id="33" w:name="_Toc282702781"/>
      <w:bookmarkStart w:id="34" w:name="_Toc282707761"/>
      <w:bookmarkStart w:id="35" w:name="_Toc282768419"/>
      <w:bookmarkStart w:id="36" w:name="_Toc282787195"/>
      <w:bookmarkStart w:id="37" w:name="_Toc282787840"/>
      <w:bookmarkStart w:id="38" w:name="_Toc282788607"/>
      <w:bookmarkStart w:id="39" w:name="_Toc282793120"/>
      <w:bookmarkStart w:id="40" w:name="_Toc283023484"/>
      <w:bookmarkStart w:id="41" w:name="_Toc283025417"/>
      <w:bookmarkStart w:id="42" w:name="_Toc283372950"/>
      <w:bookmarkStart w:id="43" w:name="_Toc403573956"/>
      <w:bookmarkStart w:id="44" w:name="_Toc444252778"/>
      <w:r w:rsidR="00080FBA" w:rsidRPr="00D846CE">
        <w:rPr>
          <w:rFonts w:ascii="Times New Roman" w:eastAsia="MS Mincho" w:hAnsi="Times New Roman"/>
          <w:b/>
        </w:rPr>
        <w:t>Претенция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4241"/>
        <w:gridCol w:w="9"/>
        <w:gridCol w:w="1655"/>
        <w:gridCol w:w="3026"/>
      </w:tblGrid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EC2241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1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EC2241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EC2241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Номер на претенция</w:t>
            </w:r>
          </w:p>
        </w:tc>
        <w:tc>
          <w:tcPr>
            <w:tcW w:w="1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Текст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задължително от застрахователя.</w:t>
            </w:r>
          </w:p>
          <w:p w:rsidR="00BB5C7B" w:rsidRPr="00EC2241" w:rsidRDefault="00BB5C7B" w:rsidP="00D66316">
            <w:pPr>
              <w:pStyle w:val="Style3"/>
              <w:widowControl/>
              <w:spacing w:line="221" w:lineRule="exact"/>
              <w:ind w:left="5" w:hanging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Номерът на претенцията трябва да е уникален за всеки застраховател. Подава се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вътрешно-системният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номер на застрахователя на всяка отделна претенция.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right="43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Претенцията е всяко отделно искане за изплащане на обезщетение от всяко отделно лице.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Относима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е дефиницията: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right="43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Наредба № 53 на КФН: Допълнителни разпоредби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left="10"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Чл. 90, ал.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 xml:space="preserve">2  </w:t>
            </w:r>
            <w:r w:rsidRPr="00EC2241">
              <w:rPr>
                <w:rFonts w:ascii="Times New Roman" w:hAnsi="Times New Roman" w:cs="Times New Roman"/>
                <w:sz w:val="18"/>
                <w:szCs w:val="18"/>
              </w:rPr>
              <w:t>(2</w:t>
            </w:r>
            <w:proofErr w:type="gramEnd"/>
            <w:r w:rsidRPr="00EC2241">
              <w:rPr>
                <w:rFonts w:ascii="Times New Roman" w:hAnsi="Times New Roman" w:cs="Times New Roman"/>
                <w:sz w:val="18"/>
                <w:szCs w:val="18"/>
              </w:rPr>
              <w:t>) Претенция е възникналото право на застрахован или на трето ползващо се лице за получаване на плащане по застрахователен договор, което право е било предявено или може да бъде предявено и пред застрахователя. Претенция е и възникналото право на застраховател или презастраховател (</w:t>
            </w:r>
            <w:proofErr w:type="spellStart"/>
            <w:r w:rsidRPr="00EC2241">
              <w:rPr>
                <w:rFonts w:ascii="Times New Roman" w:hAnsi="Times New Roman" w:cs="Times New Roman"/>
                <w:sz w:val="18"/>
                <w:szCs w:val="18"/>
              </w:rPr>
              <w:t>ретроцедент</w:t>
            </w:r>
            <w:proofErr w:type="spellEnd"/>
            <w:r w:rsidRPr="00EC2241">
              <w:rPr>
                <w:rFonts w:ascii="Times New Roman" w:hAnsi="Times New Roman" w:cs="Times New Roman"/>
                <w:sz w:val="18"/>
                <w:szCs w:val="18"/>
              </w:rPr>
              <w:t xml:space="preserve">) по презастрахователен договор. 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left="10" w:hanging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.</w:t>
            </w:r>
          </w:p>
          <w:p w:rsidR="00BB5C7B" w:rsidRDefault="00BB5C7B" w:rsidP="00D66316">
            <w:pPr>
              <w:pStyle w:val="Style3"/>
              <w:widowControl/>
              <w:spacing w:line="226" w:lineRule="exact"/>
              <w:ind w:right="43"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Когато застрахователят поддържа в информационната си система и отделен номер на база щета/събитие по съответния клас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застраховка -застрахователят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подава в полето номера на претенция и номера на щета/събитие, отделени със символ.</w:t>
            </w:r>
          </w:p>
          <w:p w:rsidR="00BB5C7B" w:rsidRPr="00FE2C23" w:rsidRDefault="00BB5C7B" w:rsidP="00EC2241">
            <w:pPr>
              <w:pStyle w:val="Style3"/>
              <w:widowControl/>
              <w:spacing w:line="226" w:lineRule="exact"/>
              <w:ind w:right="43" w:firstLine="5"/>
              <w:rPr>
                <w:rStyle w:val="FontStyle15"/>
                <w:rFonts w:ascii="Times New Roman" w:hAnsi="Times New Roman" w:cs="Times New Roman"/>
                <w:b/>
              </w:rPr>
            </w:pPr>
            <w:r w:rsidRPr="00FE2C23">
              <w:rPr>
                <w:rStyle w:val="FontStyle15"/>
                <w:rFonts w:ascii="Times New Roman" w:hAnsi="Times New Roman" w:cs="Times New Roman"/>
                <w:b/>
              </w:rPr>
              <w:t>По този формат се подават данните и за претенциите заведени по застраховки, сключени при условията на правото на установяване или свободата на предоставяне на услуги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6" w:lineRule="exact"/>
              <w:ind w:left="10" w:hanging="10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2.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6" w:lineRule="exact"/>
              <w:ind w:left="10" w:hanging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и час на регистриране на претенцията в ЕИСОУКР</w:t>
            </w:r>
          </w:p>
        </w:tc>
        <w:tc>
          <w:tcPr>
            <w:tcW w:w="1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и час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ind w:left="10" w:hanging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Датата и часа се генерира автоматично от ЕИСОУКР, на база датата и часа на подаване на претенцията в ЕИСОУКР.</w:t>
            </w:r>
          </w:p>
        </w:tc>
      </w:tr>
      <w:tr w:rsidR="00BB5C7B" w:rsidRPr="00EC2241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3.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Код на застраховател</w:t>
            </w:r>
          </w:p>
        </w:tc>
        <w:tc>
          <w:tcPr>
            <w:tcW w:w="1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4"/>
              <w:widowControl/>
              <w:rPr>
                <w:rFonts w:ascii="Times New Roman" w:hAnsi="Times New Roman" w:cs="Times New Roman"/>
              </w:rPr>
            </w:pP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4.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Тип на претенция</w:t>
            </w:r>
          </w:p>
        </w:tc>
        <w:tc>
          <w:tcPr>
            <w:tcW w:w="1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Номенклатура за тип на претенция - по ГО.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по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Каско</w:t>
            </w:r>
            <w:proofErr w:type="spellEnd"/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5.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Вид вреди</w:t>
            </w:r>
          </w:p>
        </w:tc>
        <w:tc>
          <w:tcPr>
            <w:tcW w:w="1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 номенклатура за вид вреди</w:t>
            </w:r>
          </w:p>
          <w:p w:rsidR="00BB5C7B" w:rsidRPr="00EC2241" w:rsidRDefault="00BB5C7B" w:rsidP="00D66316">
            <w:pPr>
              <w:pStyle w:val="Style7"/>
              <w:widowControl/>
              <w:tabs>
                <w:tab w:val="left" w:pos="835"/>
              </w:tabs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1.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Вреди на имущество </w:t>
            </w:r>
            <w:r w:rsidRPr="00EC2241">
              <w:rPr>
                <w:rStyle w:val="FontStyle15"/>
                <w:rFonts w:ascii="Times New Roman" w:hAnsi="Times New Roman" w:cs="Times New Roman"/>
              </w:rPr>
              <w:lastRenderedPageBreak/>
              <w:t>(вреди, причинени на</w:t>
            </w:r>
            <w:r w:rsidRPr="00EC2241">
              <w:rPr>
                <w:rStyle w:val="FontStyle15"/>
                <w:rFonts w:ascii="Times New Roman" w:hAnsi="Times New Roman" w:cs="Times New Roman"/>
              </w:rPr>
              <w:br/>
              <w:t>имущество);</w:t>
            </w:r>
          </w:p>
          <w:p w:rsidR="00BB5C7B" w:rsidRPr="00EC2241" w:rsidRDefault="00BB5C7B" w:rsidP="00D66316">
            <w:pPr>
              <w:pStyle w:val="Style7"/>
              <w:widowControl/>
              <w:tabs>
                <w:tab w:val="left" w:pos="835"/>
              </w:tabs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2.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Неимуществени (имуществени или</w:t>
            </w:r>
            <w:r w:rsidRPr="00EC2241">
              <w:rPr>
                <w:rStyle w:val="FontStyle15"/>
                <w:rFonts w:ascii="Times New Roman" w:hAnsi="Times New Roman" w:cs="Times New Roman"/>
              </w:rPr>
              <w:br/>
              <w:t>неимуществени вреди, вследствие на телесно</w:t>
            </w:r>
            <w:r w:rsidRPr="00EC2241">
              <w:rPr>
                <w:rStyle w:val="FontStyle15"/>
                <w:rFonts w:ascii="Times New Roman" w:hAnsi="Times New Roman" w:cs="Times New Roman"/>
              </w:rPr>
              <w:br/>
              <w:t>увреждане или смърт)</w:t>
            </w:r>
          </w:p>
          <w:p w:rsidR="00BB5C7B" w:rsidRPr="00EC2241" w:rsidRDefault="00BB5C7B" w:rsidP="00D66316">
            <w:pPr>
              <w:pStyle w:val="Style3"/>
              <w:widowControl/>
              <w:spacing w:line="235" w:lineRule="exact"/>
              <w:ind w:firstLine="19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Когато едно лице е претърпяло едновременно имуществени вреди по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т.1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и неимуществени вреди се завеждат отделни претенции за имуществената и неимуществената вреда, като съответните пропуснати ползи, разходи и лихви се включват във всяка от тях поотделно.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ind w:left="24" w:hanging="24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ind w:left="24" w:hanging="2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Флаг за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регресна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претенция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Флаг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7"/>
              <w:widowControl/>
              <w:tabs>
                <w:tab w:val="left" w:pos="259"/>
              </w:tabs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0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  <w:t>- Нормална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претенция</w:t>
            </w:r>
          </w:p>
          <w:p w:rsidR="00BB5C7B" w:rsidRPr="00EC2241" w:rsidRDefault="00BB5C7B" w:rsidP="00D66316">
            <w:pPr>
              <w:pStyle w:val="Style7"/>
              <w:widowControl/>
              <w:tabs>
                <w:tab w:val="left" w:pos="259"/>
              </w:tabs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1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  <w:t xml:space="preserve">-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Регресна</w:t>
            </w:r>
            <w:proofErr w:type="spellEnd"/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претенция</w:t>
            </w:r>
          </w:p>
          <w:p w:rsidR="00BB5C7B" w:rsidRPr="00EC2241" w:rsidRDefault="00BB5C7B" w:rsidP="00D66316">
            <w:pPr>
              <w:pStyle w:val="Style3"/>
              <w:widowControl/>
              <w:spacing w:line="221" w:lineRule="exact"/>
              <w:ind w:left="14" w:hanging="1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Информация за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регресна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претенция се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подава когато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са предприети реални действия по събирането на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регресното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вземане.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7.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Флаг за тотална щета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Флаг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7"/>
              <w:widowControl/>
              <w:tabs>
                <w:tab w:val="left" w:pos="264"/>
              </w:tabs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0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  <w:t>- Нормална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щета</w:t>
            </w:r>
          </w:p>
          <w:p w:rsidR="00BB5C7B" w:rsidRPr="00EC2241" w:rsidRDefault="00BB5C7B" w:rsidP="00D66316">
            <w:pPr>
              <w:pStyle w:val="Style7"/>
              <w:widowControl/>
              <w:tabs>
                <w:tab w:val="left" w:pos="264"/>
              </w:tabs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1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  <w:t>- Тотална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щета</w:t>
            </w:r>
          </w:p>
          <w:p w:rsidR="00BB5C7B" w:rsidRPr="00EC2241" w:rsidRDefault="00BB5C7B" w:rsidP="00D66316">
            <w:pPr>
              <w:pStyle w:val="Style3"/>
              <w:widowControl/>
              <w:spacing w:line="216" w:lineRule="exact"/>
              <w:ind w:left="5" w:hanging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Информация се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подава когато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за претенцията е взето окончателно решение, че е тотална.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8.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Полица номер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Текст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ind w:left="10" w:right="115" w:hanging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Задължително, ако се подава от застрахователя и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незадължително ако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е от ГФ.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right="11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Когато претенцията е по застраховка „Гражданска отговорност" на автомобилистите или Гранична „Гражданска отговорност" на автомобилистите, номерът на полицата трябва да съвпада с номера на полицата в ЕИСОУКР.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9.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Увреден обект (Регистрационен номер / код на имущество на пострадалия)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МПС с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left="5" w:hanging="5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регистрация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в България или 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ind w:right="178"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Регистрационен номер на МПС, когато е увредено известно МПС с регистрация в България. По застраховка „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Каско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>" подаване на регистрационен номер на МПС е единствена възможност.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right="178"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Когато пострадало в ПТП е недвижимо или движимо имущество, различно от МПС, неизвестно МПС, физическо лице или невъведен участник се подава код по номенклатура.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left="5" w:right="178" w:hanging="5"/>
              <w:rPr>
                <w:rStyle w:val="FontStyle15"/>
                <w:rFonts w:ascii="Times New Roman" w:hAnsi="Times New Roman" w:cs="Times New Roman"/>
                <w:lang w:eastAsia="en-US"/>
              </w:rPr>
            </w:pP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 xml:space="preserve">100 - Недвижимо имущество </w:t>
            </w: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 xml:space="preserve">200 - Движимо имущество </w:t>
            </w: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 xml:space="preserve">300 - Неизвестно МПС </w:t>
            </w: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 xml:space="preserve">400 - Пострадало лице </w:t>
            </w: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 xml:space="preserve">500 - Неокомплектовани данни </w:t>
            </w: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 xml:space="preserve">800 - ПТП с един участник </w:t>
            </w: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 xml:space="preserve">900 - Невъведен участник в ПТП </w:t>
            </w:r>
            <w:r w:rsidRPr="00EC2241">
              <w:rPr>
                <w:rStyle w:val="FontStyle15"/>
                <w:rFonts w:ascii="Times New Roman" w:hAnsi="Times New Roman" w:cs="Times New Roman"/>
                <w:lang w:val="en-US" w:eastAsia="en-US"/>
              </w:rPr>
              <w:t>ZZZ</w:t>
            </w:r>
            <w:r w:rsidRPr="00EC2241">
              <w:rPr>
                <w:rStyle w:val="FontStyle15"/>
                <w:rFonts w:ascii="Times New Roman" w:hAnsi="Times New Roman" w:cs="Times New Roman"/>
                <w:lang w:eastAsia="en-US"/>
              </w:rPr>
              <w:t>901 - МПС с чуждестранна регистрация</w:t>
            </w:r>
          </w:p>
        </w:tc>
      </w:tr>
      <w:tr w:rsidR="00BB5C7B" w:rsidRPr="00EC2241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10.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 събитие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4"/>
              <w:widowControl/>
              <w:rPr>
                <w:rFonts w:ascii="Times New Roman" w:hAnsi="Times New Roman" w:cs="Times New Roman"/>
              </w:rPr>
            </w:pP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11.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Държава на събитието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Код на държавата по стандарт (</w:t>
            </w:r>
            <w:r w:rsidRPr="00EC2241">
              <w:rPr>
                <w:rStyle w:val="FontStyle15"/>
                <w:rFonts w:ascii="Times New Roman" w:hAnsi="Times New Roman" w:cs="Times New Roman"/>
                <w:lang w:val="en-US"/>
              </w:rPr>
              <w:t>ISO</w:t>
            </w:r>
            <w:r w:rsidRPr="00EC2241">
              <w:rPr>
                <w:rStyle w:val="FontStyle15"/>
                <w:rFonts w:ascii="Times New Roman" w:hAnsi="Times New Roman" w:cs="Times New Roman"/>
              </w:rPr>
              <w:t xml:space="preserve"> 3166-1)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12.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Място на събитието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 ЕКНМ</w:t>
            </w:r>
          </w:p>
          <w:p w:rsidR="00BB5C7B" w:rsidRPr="00EC2241" w:rsidRDefault="00BB5C7B" w:rsidP="00D66316">
            <w:pPr>
              <w:pStyle w:val="Style3"/>
              <w:widowControl/>
              <w:spacing w:line="216" w:lineRule="exact"/>
              <w:ind w:firstLine="14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Незадължително ако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събитието е извън България Забележка: Код 00000 се използва за чужбина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13.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Тип на събитието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16" w:lineRule="exact"/>
              <w:ind w:firstLine="1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Номенклатура за тип на събитието </w:t>
            </w:r>
            <w:r w:rsidRPr="00EC2241">
              <w:rPr>
                <w:rStyle w:val="FontStyle15"/>
                <w:rFonts w:ascii="Times New Roman" w:hAnsi="Times New Roman" w:cs="Times New Roman"/>
              </w:rPr>
              <w:lastRenderedPageBreak/>
              <w:t>(да се допълни с текста на номенклатурата)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 предявяване на претенция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21" w:lineRule="exact"/>
              <w:ind w:firstLine="1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задължително от застрахователя. ЕИСОУКР извършва верификация дали претенцията е регистрирана в ЕИСОУКР в нормативно определения срок след датата на предявяване на претенцията.</w:t>
            </w:r>
          </w:p>
          <w:p w:rsidR="00BB5C7B" w:rsidRPr="00EC2241" w:rsidRDefault="00BB5C7B" w:rsidP="00D66316">
            <w:pPr>
              <w:pStyle w:val="Style3"/>
              <w:widowControl/>
              <w:spacing w:line="226" w:lineRule="exact"/>
              <w:ind w:firstLine="19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ЕИСОУКР генерира съобщение до КФН за отклоненията.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15.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Резерв по претенция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число</w:t>
            </w:r>
            <w:proofErr w:type="gramEnd"/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BB5C7B">
            <w:pPr>
              <w:pStyle w:val="Style3"/>
              <w:widowControl/>
              <w:spacing w:line="230" w:lineRule="exact"/>
              <w:ind w:right="216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задължително от застрахователя Съответства изцяло на заделения резерв (РПНП) по претенцията съгласно изискванията на нормативната уредба.</w:t>
            </w:r>
          </w:p>
          <w:p w:rsidR="00BB5C7B" w:rsidRPr="00EC2241" w:rsidRDefault="00BB5C7B" w:rsidP="00BB5C7B">
            <w:pPr>
              <w:pStyle w:val="Style3"/>
              <w:widowControl/>
              <w:spacing w:line="230" w:lineRule="exact"/>
              <w:ind w:right="216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При регистриране на претенция стойността на резерва по претенцията не може да бъде „0" и е винаги положително число.</w:t>
            </w:r>
          </w:p>
          <w:p w:rsidR="00BB5C7B" w:rsidRPr="00EC2241" w:rsidRDefault="00BB5C7B" w:rsidP="00BB5C7B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 отношение на имуществените и неимуществените вреди, предявени по съдебен ред - подава се стойността на резерва, а не стойността на иска.</w:t>
            </w:r>
          </w:p>
        </w:tc>
      </w:tr>
      <w:tr w:rsidR="00BB5C7B" w:rsidRPr="00BB5C7B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16.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Цена на иска за претенция, предявена по съдебен ред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число</w:t>
            </w:r>
            <w:proofErr w:type="gramEnd"/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не е задължително.</w:t>
            </w:r>
          </w:p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Подава се </w:t>
            </w:r>
            <w:r w:rsidRPr="00EC2241">
              <w:rPr>
                <w:rStyle w:val="FontStyle18"/>
                <w:rFonts w:ascii="Times New Roman" w:hAnsi="Times New Roman" w:cs="Times New Roman"/>
              </w:rPr>
              <w:t xml:space="preserve">по желание </w:t>
            </w:r>
            <w:r w:rsidRPr="00EC2241">
              <w:rPr>
                <w:rStyle w:val="FontStyle15"/>
                <w:rFonts w:ascii="Times New Roman" w:hAnsi="Times New Roman" w:cs="Times New Roman"/>
              </w:rPr>
              <w:t>на застрахователя по</w:t>
            </w:r>
          </w:p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отношение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на претенции, предявени по съдебен ред</w:t>
            </w:r>
          </w:p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-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подава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се стойността на иска.</w:t>
            </w:r>
          </w:p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Тази стойност - цена на иска НЕ Е РЕЗЕРВ по</w:t>
            </w:r>
          </w:p>
          <w:p w:rsidR="00BB5C7B" w:rsidRPr="00EC2241" w:rsidRDefault="00BB5C7B" w:rsidP="00BB5C7B">
            <w:pPr>
              <w:pStyle w:val="Style3"/>
              <w:widowControl/>
              <w:spacing w:line="230" w:lineRule="exact"/>
              <w:ind w:right="216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претенцията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.</w:t>
            </w:r>
          </w:p>
        </w:tc>
      </w:tr>
      <w:tr w:rsidR="00BB5C7B" w:rsidRPr="00BB5C7B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17.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Основание за претенцията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BB5C7B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 на основание за претенцията: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21"/>
              </w:tabs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1.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КП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21"/>
              </w:tabs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2.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ППТП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21"/>
              </w:tabs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3.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ДКП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21"/>
              </w:tabs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4.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Декларация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21"/>
              </w:tabs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5.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Служебна бележка</w:t>
            </w:r>
          </w:p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6.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Друго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18.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Протокол за ПТП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Номер на Протокол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BB5C7B">
            <w:pPr>
              <w:pStyle w:val="Style3"/>
              <w:widowControl/>
              <w:spacing w:line="230" w:lineRule="exact"/>
              <w:ind w:right="1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Полето се попълва задължително от застрахователя само при подаден код </w:t>
            </w: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1, 2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или 3 в поле „Основание за претенцията".</w:t>
            </w:r>
          </w:p>
          <w:p w:rsidR="00BB5C7B" w:rsidRPr="00EC2241" w:rsidRDefault="00BB5C7B" w:rsidP="00BB5C7B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не е задължително за претенции по „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Каско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>".</w:t>
            </w:r>
          </w:p>
          <w:p w:rsidR="00BB5C7B" w:rsidRPr="00EC2241" w:rsidRDefault="00BB5C7B" w:rsidP="00BB5C7B">
            <w:pPr>
              <w:pStyle w:val="Style3"/>
              <w:widowControl/>
              <w:spacing w:line="230" w:lineRule="exact"/>
              <w:ind w:right="1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Въвежда се номера на протокола за ПТП (ППТП или ДКП), представен във връзка с претенцията.</w:t>
            </w:r>
          </w:p>
          <w:p w:rsidR="00BB5C7B" w:rsidRPr="00EC2241" w:rsidRDefault="00BB5C7B" w:rsidP="00BB5C7B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За ДКП се въвежда уникален номер на претенция при ЗК.</w:t>
            </w:r>
          </w:p>
        </w:tc>
      </w:tr>
      <w:tr w:rsidR="00BB5C7B" w:rsidRPr="00F42579" w:rsidTr="00BB5C7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19.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Състояние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Номенклатура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от ЕИСОУКР.</w:t>
            </w:r>
          </w:p>
          <w:p w:rsidR="00BB5C7B" w:rsidRPr="00EC2241" w:rsidRDefault="00BB5C7B" w:rsidP="00BB5C7B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 номенклатура на състояние на претенцията: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45"/>
              </w:tabs>
              <w:spacing w:line="226" w:lineRule="exact"/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0.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Регистрирана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45"/>
              </w:tabs>
              <w:spacing w:line="226" w:lineRule="exact"/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1.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Частично платена претенция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45"/>
              </w:tabs>
              <w:spacing w:line="226" w:lineRule="exact"/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2.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Отказана претенция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45"/>
              </w:tabs>
              <w:spacing w:line="226" w:lineRule="exact"/>
              <w:ind w:left="37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3.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Затворена (платена, по давност или др.)</w:t>
            </w:r>
            <w:r w:rsidRPr="00EC2241">
              <w:rPr>
                <w:rStyle w:val="FontStyle15"/>
                <w:rFonts w:ascii="Times New Roman" w:hAnsi="Times New Roman" w:cs="Times New Roman"/>
              </w:rPr>
              <w:br/>
              <w:t>претенция</w:t>
            </w:r>
          </w:p>
          <w:p w:rsidR="00BB5C7B" w:rsidRPr="00EC2241" w:rsidRDefault="00BB5C7B" w:rsidP="00BB5C7B">
            <w:pPr>
              <w:pStyle w:val="Style11"/>
              <w:widowControl/>
              <w:tabs>
                <w:tab w:val="left" w:pos="845"/>
              </w:tabs>
              <w:spacing w:line="226" w:lineRule="exact"/>
              <w:ind w:firstLine="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4.</w:t>
            </w:r>
            <w:r w:rsidRPr="00EC2241">
              <w:rPr>
                <w:rStyle w:val="FontStyle15"/>
                <w:rFonts w:ascii="Times New Roman" w:hAnsi="Times New Roman" w:cs="Times New Roman"/>
              </w:rPr>
              <w:tab/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>Възобновена</w:t>
            </w:r>
          </w:p>
          <w:p w:rsidR="00BB5C7B" w:rsidRPr="00EC2241" w:rsidRDefault="00BB5C7B" w:rsidP="00BB5C7B">
            <w:pPr>
              <w:pStyle w:val="Style3"/>
              <w:widowControl/>
              <w:spacing w:line="230" w:lineRule="exact"/>
              <w:ind w:right="1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lastRenderedPageBreak/>
              <w:t>При първоначално подадена претенция ЕИСОУКР автоматично генерира статус „0" - регистрирана претенция. Няма ограничение за промяна в състоянието (статуса) на претенцията. ЕИСОУКР пази история на тези промени.</w:t>
            </w:r>
          </w:p>
        </w:tc>
      </w:tr>
    </w:tbl>
    <w:p w:rsidR="00D02B43" w:rsidRDefault="00D02B43" w:rsidP="00D02B43">
      <w:pPr>
        <w:rPr>
          <w:lang w:val="bg-BG"/>
        </w:rPr>
      </w:pPr>
    </w:p>
    <w:p w:rsidR="00D02B43" w:rsidRDefault="00D02B43" w:rsidP="00D02B43">
      <w:pPr>
        <w:rPr>
          <w:lang w:val="bg-BG"/>
        </w:rPr>
      </w:pPr>
    </w:p>
    <w:p w:rsidR="00080FBA" w:rsidRPr="00EA2C3B" w:rsidRDefault="00EA2C3B" w:rsidP="004678BC">
      <w:pPr>
        <w:pStyle w:val="Heading3"/>
        <w:numPr>
          <w:ilvl w:val="0"/>
          <w:numId w:val="0"/>
        </w:numPr>
        <w:ind w:left="250"/>
        <w:rPr>
          <w:rFonts w:ascii="Times New Roman" w:eastAsia="MS Mincho" w:hAnsi="Times New Roman"/>
          <w:b/>
          <w:sz w:val="24"/>
        </w:rPr>
      </w:pPr>
      <w:bookmarkStart w:id="45" w:name="_Протокол_1"/>
      <w:bookmarkEnd w:id="45"/>
      <w:r>
        <w:rPr>
          <w:rFonts w:ascii="Times New Roman" w:eastAsia="MS Mincho" w:hAnsi="Times New Roman"/>
          <w:b/>
          <w:sz w:val="24"/>
        </w:rPr>
        <w:t>10</w:t>
      </w:r>
      <w:r w:rsidR="004678BC" w:rsidRPr="00EA2C3B">
        <w:rPr>
          <w:rFonts w:ascii="Times New Roman" w:eastAsia="MS Mincho" w:hAnsi="Times New Roman"/>
          <w:b/>
          <w:sz w:val="24"/>
        </w:rPr>
        <w:t xml:space="preserve">. </w:t>
      </w:r>
      <w:bookmarkStart w:id="46" w:name="резерв"/>
      <w:r w:rsidR="00080FBA" w:rsidRPr="00EA2C3B">
        <w:rPr>
          <w:rFonts w:ascii="Times New Roman" w:eastAsia="MS Mincho" w:hAnsi="Times New Roman"/>
          <w:b/>
          <w:sz w:val="24"/>
        </w:rPr>
        <w:t>Промяна на резерв по претенция</w:t>
      </w:r>
      <w:r w:rsidR="00AD5B8D" w:rsidRPr="00EA2C3B">
        <w:rPr>
          <w:rFonts w:ascii="Times New Roman" w:eastAsia="MS Mincho" w:hAnsi="Times New Roman"/>
          <w:b/>
          <w:sz w:val="24"/>
        </w:rPr>
        <w:t>, плащане, отказване на претенция</w:t>
      </w:r>
    </w:p>
    <w:bookmarkEnd w:id="46"/>
    <w:p w:rsidR="00EA2C3B" w:rsidRPr="00EA2C3B" w:rsidRDefault="00EA2C3B" w:rsidP="00EA2C3B">
      <w:pPr>
        <w:spacing w:after="197" w:line="1" w:lineRule="exact"/>
        <w:rPr>
          <w:sz w:val="2"/>
          <w:szCs w:val="2"/>
          <w:lang w:val="bg-BG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3621"/>
        <w:gridCol w:w="1690"/>
        <w:gridCol w:w="3478"/>
      </w:tblGrid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EC2241">
              <w:rPr>
                <w:rFonts w:ascii="Times New Roman" w:hAnsi="Times New Roman"/>
                <w:b/>
                <w:lang w:val="bg-BG"/>
              </w:rPr>
              <w:t>Атрибут (поле)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EC2241">
              <w:rPr>
                <w:rFonts w:ascii="Times New Roman" w:hAnsi="Times New Roman"/>
                <w:b/>
                <w:lang w:val="bg-BG"/>
              </w:rPr>
              <w:t>Тип на информацията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rPr>
                <w:rFonts w:ascii="Times New Roman" w:hAnsi="Times New Roman"/>
                <w:b/>
                <w:lang w:val="bg-BG"/>
              </w:rPr>
            </w:pPr>
            <w:r w:rsidRPr="00EC2241">
              <w:rPr>
                <w:rFonts w:ascii="Times New Roman" w:hAnsi="Times New Roman"/>
                <w:b/>
                <w:lang w:val="bg-BG"/>
              </w:rPr>
              <w:t>Коментар относно вида и начина на попълване на информацията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firstLine="5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Номер на претенция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задължително от застрахователя.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2.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 промяна на резерв по претенция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задължително от застрахователя.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1" w:lineRule="exact"/>
              <w:ind w:firstLine="10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3.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1" w:lineRule="exact"/>
              <w:ind w:firstLine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Промяна на резерв по претенция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Число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1" w:lineRule="exact"/>
              <w:ind w:right="67"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Подава се актуалната стойност на резерва. ЕИСОУКР поддържа информация за историческото развитие на резерва по претенцията.</w:t>
            </w:r>
          </w:p>
          <w:p w:rsidR="00471085" w:rsidRPr="00EC2241" w:rsidRDefault="00471085" w:rsidP="00D66316">
            <w:pPr>
              <w:pStyle w:val="Style3"/>
              <w:widowControl/>
              <w:spacing w:line="230" w:lineRule="exact"/>
              <w:ind w:right="67"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Промяната в резерва се извършва при спазване на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относимата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нормативна уредба, като например:</w:t>
            </w:r>
          </w:p>
          <w:p w:rsidR="00471085" w:rsidRPr="00EC2241" w:rsidRDefault="00471085" w:rsidP="00D66316">
            <w:pPr>
              <w:pStyle w:val="Style3"/>
              <w:widowControl/>
              <w:spacing w:line="216" w:lineRule="exact"/>
              <w:ind w:right="67"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Разходите за уреждане на претенция, не се включват в стойността на очакваното плащане (резерв) по претенцията.</w:t>
            </w:r>
          </w:p>
          <w:p w:rsidR="00471085" w:rsidRPr="00EC2241" w:rsidRDefault="00471085" w:rsidP="00D66316">
            <w:pPr>
              <w:pStyle w:val="Style3"/>
              <w:widowControl/>
              <w:spacing w:line="216" w:lineRule="exact"/>
              <w:ind w:left="10" w:right="67" w:hanging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Ако присъщи разходи, свързани с обработването/ уреждането на претенция са били отразени в подадения размер на прогнозно плащане по претенцията с нейното първоначално регистриране, стойността се коригира при последваща промяна на резерва.</w:t>
            </w:r>
          </w:p>
          <w:p w:rsidR="00471085" w:rsidRPr="00EC2241" w:rsidRDefault="00471085" w:rsidP="00D66316">
            <w:pPr>
              <w:pStyle w:val="Style3"/>
              <w:widowControl/>
              <w:spacing w:line="221" w:lineRule="exact"/>
              <w:ind w:right="67" w:firstLine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Начислените лихви за забава на застрахователя по претенцията се включват в прогнозното </w:t>
            </w:r>
            <w:proofErr w:type="spellStart"/>
            <w:r w:rsidRPr="00EC2241">
              <w:rPr>
                <w:rStyle w:val="FontStyle17"/>
                <w:rFonts w:ascii="Times New Roman" w:hAnsi="Times New Roman" w:cs="Times New Roman"/>
              </w:rPr>
              <w:t>ппящянр</w:t>
            </w:r>
            <w:proofErr w:type="spellEnd"/>
            <w:r w:rsidRPr="00EC2241">
              <w:rPr>
                <w:rStyle w:val="FontStyle17"/>
                <w:rFonts w:ascii="Times New Roman" w:hAnsi="Times New Roman" w:cs="Times New Roman"/>
              </w:rPr>
              <w:t xml:space="preserve"> </w:t>
            </w:r>
            <w:r w:rsidRPr="00EC2241">
              <w:rPr>
                <w:rStyle w:val="FontStyle15"/>
                <w:rFonts w:ascii="Times New Roman" w:hAnsi="Times New Roman" w:cs="Times New Roman"/>
              </w:rPr>
              <w:t>(резерв) по претенцията.</w:t>
            </w:r>
          </w:p>
          <w:p w:rsidR="00471085" w:rsidRPr="00EC2241" w:rsidRDefault="00471085" w:rsidP="00D66316">
            <w:pPr>
              <w:pStyle w:val="Style3"/>
              <w:widowControl/>
              <w:spacing w:line="221" w:lineRule="exact"/>
              <w:ind w:right="67" w:firstLine="5"/>
              <w:rPr>
                <w:rStyle w:val="FontStyle18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Когато стойността на прогнозното плащане (резерв) е положително число и има подадена положителна стойност на плащане по претенцията (съответно положителен сбор на плащания по претенцията, когато са подадени повече от едно плащания по претенцията), ЕИСОУКР генерира статус по претенцията </w:t>
            </w:r>
            <w:r w:rsidRPr="00EC2241">
              <w:rPr>
                <w:rStyle w:val="FontStyle18"/>
                <w:rFonts w:ascii="Times New Roman" w:hAnsi="Times New Roman" w:cs="Times New Roman"/>
              </w:rPr>
              <w:t>с код „</w:t>
            </w:r>
            <w:proofErr w:type="gramStart"/>
            <w:r w:rsidRPr="00EC2241">
              <w:rPr>
                <w:rStyle w:val="FontStyle18"/>
                <w:rFonts w:ascii="Times New Roman" w:hAnsi="Times New Roman" w:cs="Times New Roman"/>
              </w:rPr>
              <w:t>1" -Частично</w:t>
            </w:r>
            <w:proofErr w:type="gramEnd"/>
            <w:r w:rsidRPr="00EC2241">
              <w:rPr>
                <w:rStyle w:val="FontStyle18"/>
                <w:rFonts w:ascii="Times New Roman" w:hAnsi="Times New Roman" w:cs="Times New Roman"/>
              </w:rPr>
              <w:t xml:space="preserve"> платена претенция.</w:t>
            </w:r>
          </w:p>
          <w:p w:rsidR="00471085" w:rsidRPr="00EC2241" w:rsidRDefault="00471085" w:rsidP="00D66316">
            <w:pPr>
              <w:pStyle w:val="Style3"/>
              <w:widowControl/>
              <w:spacing w:line="221" w:lineRule="exact"/>
              <w:ind w:right="67" w:firstLine="5"/>
              <w:rPr>
                <w:rStyle w:val="FontStyle18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Когато стойността на прогнозното плащане (резерв) е нула („0") и няма подадена стойност на плащане по претенцията, ЕИСОУКР генерира статус по претенцията </w:t>
            </w:r>
            <w:r w:rsidRPr="00EC2241">
              <w:rPr>
                <w:rStyle w:val="FontStyle18"/>
                <w:rFonts w:ascii="Times New Roman" w:hAnsi="Times New Roman" w:cs="Times New Roman"/>
              </w:rPr>
              <w:t>с код „2" - Отказана претенция.</w:t>
            </w:r>
          </w:p>
          <w:p w:rsidR="00471085" w:rsidRPr="00EC2241" w:rsidRDefault="00471085" w:rsidP="00D66316">
            <w:pPr>
              <w:pStyle w:val="Style3"/>
              <w:widowControl/>
              <w:spacing w:line="221" w:lineRule="exact"/>
              <w:ind w:right="67" w:firstLine="5"/>
              <w:rPr>
                <w:rStyle w:val="FontStyle18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Когато стойността на прогнозното плащане (резерв) е нула („0") и има подадена положителна стойност на плащане по претенцията, ЕИСОУКР генерира статус по претенцията </w:t>
            </w:r>
            <w:r w:rsidRPr="00EC2241">
              <w:rPr>
                <w:rStyle w:val="FontStyle18"/>
                <w:rFonts w:ascii="Times New Roman" w:hAnsi="Times New Roman" w:cs="Times New Roman"/>
              </w:rPr>
              <w:t>с код „3" - Затворена (платена) претенция.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left="10" w:hanging="10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4.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left="10" w:hanging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 промяна на резерв за разходи за уреждане по претенцията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Датата се попълва задължително от застрахователя.</w:t>
            </w:r>
          </w:p>
          <w:p w:rsidR="00471085" w:rsidRPr="00EC2241" w:rsidRDefault="00471085" w:rsidP="00D66316">
            <w:pPr>
              <w:pStyle w:val="Style3"/>
              <w:widowControl/>
              <w:spacing w:line="221" w:lineRule="exact"/>
              <w:ind w:left="5" w:hanging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За разходите за уреждане на претенции, </w:t>
            </w:r>
            <w:r w:rsidRPr="00EC2241">
              <w:rPr>
                <w:rStyle w:val="FontStyle15"/>
                <w:rFonts w:ascii="Times New Roman" w:hAnsi="Times New Roman" w:cs="Times New Roman"/>
              </w:rPr>
              <w:lastRenderedPageBreak/>
              <w:t>които са пряко свързани с претенцията, за дата на промяна се подава датата на тяхното възникване.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firstLine="10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firstLine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Промяна на резерв за разходи за уреждане по претенцията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1" w:lineRule="exact"/>
              <w:ind w:right="43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 xml:space="preserve">Разходите за уреждане на претенцията се подават отделно от стойността на резерва по претенцията, съгласно 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относимата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нормативна уредба.</w:t>
            </w:r>
          </w:p>
          <w:p w:rsidR="00471085" w:rsidRPr="00EC2241" w:rsidRDefault="00471085" w:rsidP="00D66316">
            <w:pPr>
              <w:pStyle w:val="Style3"/>
              <w:widowControl/>
              <w:spacing w:line="226" w:lineRule="exact"/>
              <w:ind w:right="43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Подава се актуалната стойност на резерва за разходи за уреждане по претенцията. ЕИСОУКР поддържа информация за историческото развитие на резерва. Разходите за уреждане (управление) на претенции са разходи, които са/ще бъдат направени при обработване и решаване на претенции, включително хонорари на адвокати и вещи лица и вътрешни разходи за обработка на плащанията по претенции. Някои от тези разходи могат да бъдат разпределени към отделна претенция (напр. хонорари на адвокати и вещи лица), други произтичат от дейности, които обхващат повече от една претенция (напр. заплатите на персонала, който отговаря за обработване на претенциите).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6.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</w:t>
            </w:r>
          </w:p>
          <w:p w:rsidR="00471085" w:rsidRPr="00EC2241" w:rsidRDefault="00471085" w:rsidP="00D66316">
            <w:pPr>
              <w:pStyle w:val="Style3"/>
              <w:widowControl/>
              <w:spacing w:line="226" w:lineRule="exact"/>
              <w:ind w:firstLine="10"/>
              <w:rPr>
                <w:rStyle w:val="FontStyle15"/>
                <w:rFonts w:ascii="Times New Roman" w:hAnsi="Times New Roman" w:cs="Times New Roman"/>
              </w:rPr>
            </w:pPr>
            <w:proofErr w:type="gramStart"/>
            <w:r w:rsidRPr="00EC2241">
              <w:rPr>
                <w:rStyle w:val="FontStyle15"/>
                <w:rFonts w:ascii="Times New Roman" w:hAnsi="Times New Roman" w:cs="Times New Roman"/>
              </w:rPr>
              <w:t>възобновяване</w:t>
            </w:r>
            <w:proofErr w:type="gram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на претенция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1" w:lineRule="exact"/>
              <w:ind w:left="14" w:hanging="1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е задължително. Попълва се от застрахователя при възобновяване на претенция.</w:t>
            </w:r>
          </w:p>
          <w:p w:rsidR="00471085" w:rsidRPr="00EC2241" w:rsidRDefault="00471085" w:rsidP="00D66316">
            <w:pPr>
              <w:pStyle w:val="Style3"/>
              <w:widowControl/>
              <w:spacing w:line="221" w:lineRule="exact"/>
              <w:ind w:right="43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8"/>
                <w:rFonts w:ascii="Times New Roman" w:hAnsi="Times New Roman" w:cs="Times New Roman"/>
              </w:rPr>
              <w:t>Забележка: пои подаване на дата на възобновяване на претенция задължително се попълва и поле „Промяна на прогнозно плащане (оценка, резерв по претенцията)"</w:t>
            </w:r>
          </w:p>
        </w:tc>
      </w:tr>
      <w:tr w:rsidR="00471085" w:rsidRPr="00EC2241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7.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 плащане по претенция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1" w:lineRule="exact"/>
              <w:ind w:left="14" w:hanging="1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не е задължително. Попълва се задължително от застрахователя при подадена стойност в поле „Плащане по претенция". Дата на плащане по претенция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8.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Плащане по претенция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Число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left="5" w:hanging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при всяко отделно, частично плащане - без натрупване.</w:t>
            </w:r>
          </w:p>
          <w:p w:rsidR="00471085" w:rsidRPr="00EC2241" w:rsidRDefault="00471085" w:rsidP="00D66316">
            <w:pPr>
              <w:pStyle w:val="Style3"/>
              <w:widowControl/>
              <w:spacing w:line="216" w:lineRule="exact"/>
              <w:ind w:left="5" w:hanging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Позволява се подаване на плащания с отрицателен знак.</w:t>
            </w:r>
          </w:p>
          <w:p w:rsidR="00471085" w:rsidRPr="00EC2241" w:rsidRDefault="00471085" w:rsidP="00D66316">
            <w:pPr>
              <w:pStyle w:val="Style3"/>
              <w:widowControl/>
              <w:spacing w:line="226" w:lineRule="exact"/>
              <w:ind w:right="14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Присъщите разходи, свързани с обработването/ уреждането на претенция, по която има плащане, не се включват в стойността на плащане по претенцията.</w:t>
            </w:r>
          </w:p>
          <w:p w:rsidR="00471085" w:rsidRPr="00EC2241" w:rsidRDefault="00471085" w:rsidP="00D66316">
            <w:pPr>
              <w:pStyle w:val="Style5"/>
              <w:widowControl/>
              <w:spacing w:line="226" w:lineRule="exact"/>
              <w:ind w:left="10" w:hanging="10"/>
              <w:rPr>
                <w:rStyle w:val="FontStyle18"/>
                <w:rFonts w:ascii="Times New Roman" w:hAnsi="Times New Roman" w:cs="Times New Roman"/>
              </w:rPr>
            </w:pPr>
            <w:r w:rsidRPr="00EC2241">
              <w:rPr>
                <w:rStyle w:val="FontStyle18"/>
                <w:rFonts w:ascii="Times New Roman" w:hAnsi="Times New Roman" w:cs="Times New Roman"/>
              </w:rPr>
              <w:t>Забележка: при подаване на стойност в поле „Плащане по претенция" задължително се попълва и поле „Промяна на прогнозно плащане (оценка, резерв по претенцията)"</w:t>
            </w:r>
          </w:p>
          <w:p w:rsidR="00471085" w:rsidRPr="00EC2241" w:rsidRDefault="00471085" w:rsidP="00D66316">
            <w:pPr>
              <w:pStyle w:val="Style3"/>
              <w:widowControl/>
              <w:spacing w:line="226" w:lineRule="exact"/>
              <w:ind w:right="144" w:firstLine="10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При плащане по претенцията задължително прогнозното плащане се коригира с изплатената сума до окончателното плащане, при което прогнозното плащане се подава със стойност нула.</w:t>
            </w:r>
          </w:p>
          <w:p w:rsidR="00471085" w:rsidRPr="00EC2241" w:rsidRDefault="00471085" w:rsidP="00D66316">
            <w:pPr>
              <w:pStyle w:val="Style3"/>
              <w:widowControl/>
              <w:spacing w:line="221" w:lineRule="exact"/>
              <w:ind w:left="14" w:hanging="1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Когато стойността на резерва е била по-висока от стойността на действителното (действителните) плащане/</w:t>
            </w:r>
            <w:proofErr w:type="spellStart"/>
            <w:r w:rsidRPr="00EC2241">
              <w:rPr>
                <w:rStyle w:val="FontStyle15"/>
                <w:rFonts w:ascii="Times New Roman" w:hAnsi="Times New Roman" w:cs="Times New Roman"/>
              </w:rPr>
              <w:t>ия</w:t>
            </w:r>
            <w:proofErr w:type="spellEnd"/>
            <w:r w:rsidRPr="00EC2241">
              <w:rPr>
                <w:rStyle w:val="FontStyle15"/>
                <w:rFonts w:ascii="Times New Roman" w:hAnsi="Times New Roman" w:cs="Times New Roman"/>
              </w:rPr>
              <w:t xml:space="preserve"> - остатъкът се коригира, така че прогнозното плащане да стане нула.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9.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 плащане на разход за уреждане на претенция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не е задължително.</w:t>
            </w:r>
          </w:p>
          <w:p w:rsidR="00471085" w:rsidRPr="00EC2241" w:rsidRDefault="00471085" w:rsidP="00D66316">
            <w:pPr>
              <w:pStyle w:val="Style3"/>
              <w:widowControl/>
              <w:spacing w:line="226" w:lineRule="exact"/>
              <w:ind w:left="5" w:hanging="5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се попълва задължително от застрахователя, когато застрахователят подава стойност в поле „Плащане на разход за уреждане на претенция".</w:t>
            </w:r>
          </w:p>
        </w:tc>
      </w:tr>
      <w:tr w:rsidR="00471085" w:rsidRPr="00EC2241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right="62" w:firstLine="24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right="62" w:firstLine="2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Плащане на разход за уреждане на претенция</w:t>
            </w:r>
          </w:p>
          <w:p w:rsidR="00471085" w:rsidRPr="00EC2241" w:rsidRDefault="00471085" w:rsidP="00D66316">
            <w:pPr>
              <w:pStyle w:val="Style3"/>
              <w:widowControl/>
              <w:spacing w:line="230" w:lineRule="exact"/>
              <w:rPr>
                <w:rStyle w:val="FontStyle15"/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Разходите за уреждане (управление) на претенции са разходи, които са/ще бъдат направени при обработване и решаване на претенции, включително хонорари на адвокати и вещи лица и вътрешни разходи за обработка на плащанията по претенции. Някои от тези разходи могат да бъдат разпределени към отделна претенция (напр. Хонорари на адвокати и вещи лица), други произтичат от дейности, които обхващат повече от една претенция (напр. Заплатите на персонала, който отговаря за обработване на претенциите).</w:t>
            </w:r>
          </w:p>
        </w:tc>
      </w:tr>
      <w:tr w:rsidR="00471085" w:rsidRPr="00F42579" w:rsidTr="0047108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right="62" w:firstLine="24"/>
              <w:rPr>
                <w:rStyle w:val="FontStyle15"/>
                <w:rFonts w:ascii="Times New Roman" w:hAnsi="Times New Roman" w:cs="Times New Roman"/>
              </w:rPr>
            </w:pPr>
            <w:r>
              <w:rPr>
                <w:rStyle w:val="FontStyle15"/>
                <w:rFonts w:ascii="Times New Roman" w:hAnsi="Times New Roman" w:cs="Times New Roman"/>
              </w:rPr>
              <w:t>11.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26" w:lineRule="exact"/>
              <w:ind w:right="62" w:firstLine="24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 на отказ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Дата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085" w:rsidRPr="00EC2241" w:rsidRDefault="00471085" w:rsidP="00D66316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</w:rPr>
            </w:pPr>
            <w:r w:rsidRPr="00EC2241">
              <w:rPr>
                <w:rStyle w:val="FontStyle15"/>
                <w:rFonts w:ascii="Times New Roman" w:hAnsi="Times New Roman" w:cs="Times New Roman"/>
              </w:rPr>
              <w:t>Полето не е задължително и се попълва само при отказани претенции В случаите на отказана претенция се посочват извършените във връзка с нея присъщи разходи за уреждане на претенция, ако има такива. При подаване на дата на отказ по претенция, ЕИСОУКР автоматично променя статуса на претенцията на Отказана.</w:t>
            </w:r>
          </w:p>
        </w:tc>
      </w:tr>
    </w:tbl>
    <w:p w:rsidR="00EA2C3B" w:rsidRPr="00EA2C3B" w:rsidRDefault="00EA2C3B" w:rsidP="00EA2C3B">
      <w:pPr>
        <w:rPr>
          <w:rStyle w:val="FontStyle15"/>
          <w:lang w:val="bg-BG"/>
        </w:rPr>
        <w:sectPr w:rsidR="00EA2C3B" w:rsidRPr="00EA2C3B" w:rsidSect="00051444">
          <w:footerReference w:type="even" r:id="rId11"/>
          <w:footerReference w:type="default" r:id="rId12"/>
          <w:pgSz w:w="11905" w:h="16837"/>
          <w:pgMar w:top="709" w:right="1325" w:bottom="1397" w:left="1157" w:header="708" w:footer="708" w:gutter="0"/>
          <w:cols w:space="60"/>
          <w:noEndnote/>
        </w:sectPr>
      </w:pPr>
    </w:p>
    <w:p w:rsidR="00EA2C3B" w:rsidRPr="00EA2C3B" w:rsidRDefault="00EA2C3B" w:rsidP="00EA2C3B">
      <w:pPr>
        <w:spacing w:before="19" w:line="240" w:lineRule="exact"/>
        <w:rPr>
          <w:szCs w:val="20"/>
          <w:lang w:val="bg-BG"/>
        </w:rPr>
      </w:pPr>
    </w:p>
    <w:p w:rsidR="00EA2C3B" w:rsidRDefault="00EA2C3B" w:rsidP="00445407">
      <w:pPr>
        <w:pStyle w:val="Heading3"/>
        <w:numPr>
          <w:ilvl w:val="0"/>
          <w:numId w:val="0"/>
        </w:numPr>
        <w:ind w:left="250"/>
        <w:rPr>
          <w:rFonts w:ascii="Times New Roman" w:eastAsia="MS Mincho" w:hAnsi="Times New Roman"/>
          <w:b/>
        </w:rPr>
      </w:pPr>
    </w:p>
    <w:p w:rsidR="00080FBA" w:rsidRPr="001378B9" w:rsidRDefault="00445407" w:rsidP="00445407">
      <w:pPr>
        <w:pStyle w:val="Heading3"/>
        <w:numPr>
          <w:ilvl w:val="0"/>
          <w:numId w:val="0"/>
        </w:numPr>
        <w:ind w:left="250"/>
        <w:rPr>
          <w:rFonts w:ascii="Times New Roman" w:eastAsia="MS Mincho" w:hAnsi="Times New Roman"/>
          <w:b/>
          <w:sz w:val="24"/>
        </w:rPr>
      </w:pPr>
      <w:r w:rsidRPr="001378B9">
        <w:rPr>
          <w:rFonts w:ascii="Times New Roman" w:eastAsia="MS Mincho" w:hAnsi="Times New Roman"/>
          <w:b/>
        </w:rPr>
        <w:t xml:space="preserve">11. </w:t>
      </w:r>
      <w:proofErr w:type="gramStart"/>
      <w:r w:rsidR="00080FBA" w:rsidRPr="001378B9">
        <w:rPr>
          <w:rFonts w:ascii="Times New Roman" w:eastAsia="MS Mincho" w:hAnsi="Times New Roman"/>
          <w:b/>
        </w:rPr>
        <w:t>Протокол</w:t>
      </w:r>
      <w:bookmarkEnd w:id="11"/>
      <w:r w:rsidR="00080FBA" w:rsidRPr="001378B9">
        <w:rPr>
          <w:rFonts w:ascii="Times New Roman" w:eastAsia="MS Mincho" w:hAnsi="Times New Roman"/>
          <w:b/>
        </w:rPr>
        <w:t xml:space="preserve"> </w:t>
      </w:r>
      <w:proofErr w:type="gramEnd"/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708"/>
        <w:gridCol w:w="1690"/>
        <w:gridCol w:w="3390"/>
      </w:tblGrid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A1C" w:rsidRPr="001378B9" w:rsidRDefault="00044A1C" w:rsidP="0006129F">
            <w:pPr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</w:t>
            </w: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Вид на протокол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на вид на протокол при ПТП</w:t>
            </w:r>
          </w:p>
          <w:p w:rsidR="00044A1C" w:rsidRPr="001378B9" w:rsidRDefault="00044A1C" w:rsidP="005942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КП</w:t>
            </w:r>
          </w:p>
          <w:p w:rsidR="00044A1C" w:rsidRPr="001378B9" w:rsidRDefault="00044A1C" w:rsidP="005942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ППТП </w:t>
            </w:r>
          </w:p>
          <w:p w:rsidR="00044A1C" w:rsidRPr="001378B9" w:rsidRDefault="00044A1C" w:rsidP="005942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ДКП</w:t>
            </w:r>
          </w:p>
          <w:p w:rsidR="00044A1C" w:rsidRPr="001378B9" w:rsidRDefault="00044A1C" w:rsidP="005942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Друг документ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Номер на протокол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Число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 КП и ППТП се въвежда номера на протокола. 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 ДКП и друг документ, ако номер не е наличен, се въвежда уникален номер на регистрираната претенция при ЗК.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на протокол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Полето е задължително за КП и ППТП. 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Полето не е задължително за ДКП и други документи.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Произход на данните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за произход на данните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K – КАТ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Z – Застрахователна компания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G – Гаранционен фонд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застраховател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номенклатура на застрахователните компании.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 на събитие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Дата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Място на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>събитието –  Държава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държавата по ISO 3166-1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8.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Място на събитието – Населено място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ЕКНМ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Незадължително, ако държавата не е България.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Забележка: Код </w:t>
            </w:r>
            <w:r w:rsidRPr="001378B9">
              <w:rPr>
                <w:rFonts w:ascii="Times New Roman" w:hAnsi="Times New Roman"/>
                <w:szCs w:val="20"/>
                <w:lang w:val="bg-BG"/>
              </w:rPr>
              <w:t>00000</w:t>
            </w:r>
            <w:r w:rsidRPr="001378B9">
              <w:rPr>
                <w:rFonts w:ascii="Times New Roman" w:hAnsi="Times New Roman"/>
                <w:lang w:val="bg-BG"/>
              </w:rPr>
              <w:t xml:space="preserve"> се използва за чужбина</w:t>
            </w: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9.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МПС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>А- Рама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А – ДКН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Регистрационен номер на МПС, когато пострадалия е известно МПС или </w:t>
            </w:r>
            <w:hyperlink r:id="rId13" w:anchor="_Номенклатура_на_вид_4" w:history="1">
              <w:r w:rsidRPr="001378B9">
                <w:rPr>
                  <w:rFonts w:ascii="Times New Roman" w:hAnsi="Times New Roman"/>
                  <w:lang w:val="bg-BG"/>
                </w:rPr>
                <w:t>номенклатура</w:t>
              </w:r>
            </w:hyperlink>
            <w:r w:rsidRPr="001378B9">
              <w:rPr>
                <w:rFonts w:ascii="Times New Roman" w:hAnsi="Times New Roman"/>
                <w:lang w:val="bg-BG"/>
              </w:rPr>
              <w:t>, когато пострадалия в ПТП е недвижимо или движимо имущество,  различно от МПС, неизвестно МПС или невъведен участник</w:t>
            </w: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11.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МПС А –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Собственик 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5B6CB8" w:rsidP="0006129F">
            <w:pPr>
              <w:rPr>
                <w:rFonts w:ascii="Times New Roman" w:hAnsi="Times New Roman"/>
                <w:lang w:val="bg-BG"/>
              </w:rPr>
            </w:pPr>
            <w:hyperlink w:anchor="_Лице_1" w:history="1">
              <w:r w:rsidR="00044A1C" w:rsidRPr="001378B9">
                <w:rPr>
                  <w:rStyle w:val="Hyperlink"/>
                  <w:rFonts w:ascii="Times New Roman" w:hAnsi="Times New Roman"/>
                  <w:lang w:val="bg-BG"/>
                </w:rPr>
                <w:t>Лице</w:t>
              </w:r>
            </w:hyperlink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Не се въвежда, когато протокола е с произход от КАТ.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не се въвежда.</w:t>
            </w: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12.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МПС А –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Водач 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5B6CB8" w:rsidP="0006129F">
            <w:pPr>
              <w:rPr>
                <w:rFonts w:ascii="Times New Roman" w:hAnsi="Times New Roman"/>
                <w:lang w:val="bg-BG"/>
              </w:rPr>
            </w:pPr>
            <w:hyperlink w:anchor="_Лице_1" w:history="1">
              <w:r w:rsidR="00044A1C" w:rsidRPr="001378B9">
                <w:rPr>
                  <w:rStyle w:val="Hyperlink"/>
                  <w:rFonts w:ascii="Times New Roman" w:hAnsi="Times New Roman"/>
                  <w:lang w:val="bg-BG"/>
                </w:rPr>
                <w:t>Лице</w:t>
              </w:r>
            </w:hyperlink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Не се въвежда, когато протокола е с произход от КАТ.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не се въвежда.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13.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А – Застраховател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Въвежда се по номенклатура на застрахователите 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Не се въвежда, ако МПС-то няма сключена полица ГО.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14.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А – Полица №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Не се въвежда, ако МПС-то няма сключена полица ГО.</w:t>
            </w: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15.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В – Рама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В – ДКН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Регистрационен номер на МПС, когато пострадалия е известно МПС или </w:t>
            </w:r>
            <w:hyperlink r:id="rId14" w:anchor="_Номенклатура_на_вид_4" w:history="1">
              <w:r w:rsidRPr="001378B9">
                <w:rPr>
                  <w:rFonts w:ascii="Times New Roman" w:hAnsi="Times New Roman"/>
                  <w:lang w:val="bg-BG"/>
                </w:rPr>
                <w:t>номенклатура</w:t>
              </w:r>
            </w:hyperlink>
            <w:r w:rsidRPr="001378B9">
              <w:rPr>
                <w:rFonts w:ascii="Times New Roman" w:hAnsi="Times New Roman"/>
                <w:lang w:val="bg-BG"/>
              </w:rPr>
              <w:t>, когато пострадалия в ПТП е недвижимо или движимо имущество,  различно от МПС, неизвестно МПС или невъведен участник.</w:t>
            </w: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16.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МПС B –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Собственик 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5B6CB8" w:rsidP="0006129F">
            <w:pPr>
              <w:rPr>
                <w:rFonts w:ascii="Times New Roman" w:hAnsi="Times New Roman"/>
                <w:lang w:val="bg-BG"/>
              </w:rPr>
            </w:pPr>
            <w:hyperlink w:anchor="_Лице_1" w:history="1">
              <w:r w:rsidR="00044A1C" w:rsidRPr="001378B9">
                <w:rPr>
                  <w:rStyle w:val="Hyperlink"/>
                  <w:rFonts w:ascii="Times New Roman" w:hAnsi="Times New Roman"/>
                  <w:lang w:val="bg-BG"/>
                </w:rPr>
                <w:t>Лице</w:t>
              </w:r>
            </w:hyperlink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при известно МПС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Не се въвежда, когато протокола е с произход от КАТ. 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не се въвежда.</w:t>
            </w:r>
          </w:p>
        </w:tc>
      </w:tr>
      <w:tr w:rsidR="00044A1C" w:rsidRPr="001378B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17.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МПС B – </w:t>
            </w:r>
            <w:proofErr w:type="gramStart"/>
            <w:r w:rsidRPr="001378B9">
              <w:rPr>
                <w:rFonts w:ascii="Times New Roman" w:hAnsi="Times New Roman"/>
                <w:lang w:val="bg-BG"/>
              </w:rPr>
              <w:t xml:space="preserve">Водач 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5B6CB8" w:rsidP="0006129F">
            <w:pPr>
              <w:rPr>
                <w:rFonts w:ascii="Times New Roman" w:hAnsi="Times New Roman"/>
                <w:lang w:val="bg-BG"/>
              </w:rPr>
            </w:pPr>
            <w:hyperlink w:anchor="_Лице_1" w:history="1">
              <w:r w:rsidR="00044A1C" w:rsidRPr="001378B9">
                <w:rPr>
                  <w:rStyle w:val="Hyperlink"/>
                  <w:rFonts w:ascii="Times New Roman" w:hAnsi="Times New Roman"/>
                  <w:lang w:val="bg-BG"/>
                </w:rPr>
                <w:t>Лице</w:t>
              </w:r>
            </w:hyperlink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при известно МПС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Не се въвежда, когато протокола е с произход от КАТ.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 не се въвежда.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18.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B – Застраховател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по номенклатура на застрахователите.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при известно МПС и когато МПС-то има полица ГО.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19.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МПС B – Полица №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Въвежда се при известно МПС и когато МПС-то има полица ГО</w:t>
            </w:r>
          </w:p>
        </w:tc>
      </w:tr>
      <w:tr w:rsidR="00044A1C" w:rsidRPr="00F42579" w:rsidTr="00044A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20.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Причинител на ПТП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A – за МПС А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B – за МПС В</w:t>
            </w:r>
          </w:p>
          <w:p w:rsidR="00044A1C" w:rsidRPr="001378B9" w:rsidRDefault="00044A1C" w:rsidP="0006129F">
            <w:pPr>
              <w:rPr>
                <w:rFonts w:ascii="Times New Roman" w:hAnsi="Times New Roman"/>
                <w:lang w:val="bg-BG"/>
              </w:rPr>
            </w:pPr>
          </w:p>
        </w:tc>
      </w:tr>
    </w:tbl>
    <w:p w:rsidR="00080FBA" w:rsidRPr="001378B9" w:rsidRDefault="00080FBA" w:rsidP="00080FBA">
      <w:pPr>
        <w:rPr>
          <w:rFonts w:ascii="Times New Roman" w:hAnsi="Times New Roman"/>
          <w:lang w:val="bg-BG"/>
        </w:rPr>
      </w:pPr>
    </w:p>
    <w:p w:rsidR="00080FBA" w:rsidRPr="001378B9" w:rsidRDefault="00445407" w:rsidP="00445407">
      <w:pPr>
        <w:pStyle w:val="Heading3"/>
        <w:numPr>
          <w:ilvl w:val="0"/>
          <w:numId w:val="0"/>
        </w:numPr>
        <w:ind w:left="250"/>
        <w:rPr>
          <w:rFonts w:ascii="Times New Roman" w:eastAsia="MS Mincho" w:hAnsi="Times New Roman"/>
          <w:b/>
          <w:sz w:val="24"/>
        </w:rPr>
      </w:pPr>
      <w:bookmarkStart w:id="47" w:name="_Групова_полица_1"/>
      <w:bookmarkStart w:id="48" w:name="_Лице_1"/>
      <w:bookmarkStart w:id="49" w:name="_МПС"/>
      <w:bookmarkStart w:id="50" w:name="_Полица_–_Гражданска"/>
      <w:bookmarkStart w:id="51" w:name="_Полица"/>
      <w:bookmarkStart w:id="52" w:name="_Групова_полица"/>
      <w:bookmarkStart w:id="53" w:name="_Полица_–_общи"/>
      <w:bookmarkStart w:id="54" w:name="_Полица_–_Гражданска_1"/>
      <w:bookmarkStart w:id="55" w:name="_Полица_–_Злополука"/>
      <w:bookmarkStart w:id="56" w:name="_Полица_–_Зелена"/>
      <w:bookmarkStart w:id="57" w:name="_Сертификат_–_Зелена"/>
      <w:bookmarkStart w:id="58" w:name="_Полица_–_комбинирана"/>
      <w:bookmarkStart w:id="59" w:name="_Сертификат_–_Зелена_1"/>
      <w:bookmarkStart w:id="60" w:name="_Полица_–_Гранична"/>
      <w:bookmarkStart w:id="61" w:name="_Адрес"/>
      <w:bookmarkStart w:id="62" w:name="_ПТП"/>
      <w:bookmarkStart w:id="63" w:name="_Toc280877824"/>
      <w:bookmarkStart w:id="64" w:name="_Toc281326705"/>
      <w:bookmarkStart w:id="65" w:name="_Toc281327153"/>
      <w:bookmarkStart w:id="66" w:name="_Toc281327454"/>
      <w:bookmarkStart w:id="67" w:name="_Toc281327617"/>
      <w:bookmarkStart w:id="68" w:name="_Toc281327768"/>
      <w:bookmarkStart w:id="69" w:name="_Toc281333425"/>
      <w:bookmarkStart w:id="70" w:name="_Toc282100180"/>
      <w:bookmarkStart w:id="71" w:name="_Toc282105885"/>
      <w:bookmarkStart w:id="72" w:name="_Toc282516506"/>
      <w:bookmarkStart w:id="73" w:name="_Toc282533113"/>
      <w:bookmarkStart w:id="74" w:name="_Toc282536275"/>
      <w:bookmarkStart w:id="75" w:name="_Toc282589865"/>
      <w:bookmarkStart w:id="76" w:name="_Toc282605528"/>
      <w:bookmarkStart w:id="77" w:name="_Toc282607209"/>
      <w:bookmarkStart w:id="78" w:name="_Toc282614243"/>
      <w:bookmarkStart w:id="79" w:name="_Toc282683954"/>
      <w:bookmarkStart w:id="80" w:name="_Toc282689282"/>
      <w:bookmarkStart w:id="81" w:name="_Toc282699939"/>
      <w:bookmarkStart w:id="82" w:name="_Toc282702778"/>
      <w:bookmarkStart w:id="83" w:name="_Toc282707758"/>
      <w:bookmarkStart w:id="84" w:name="_Toc282768416"/>
      <w:bookmarkStart w:id="85" w:name="_Toc282787192"/>
      <w:bookmarkStart w:id="86" w:name="_Toc282787837"/>
      <w:bookmarkStart w:id="87" w:name="_Toc282788604"/>
      <w:bookmarkStart w:id="88" w:name="_Toc282793117"/>
      <w:bookmarkStart w:id="89" w:name="_Toc283023481"/>
      <w:bookmarkStart w:id="90" w:name="_Toc283025414"/>
      <w:bookmarkStart w:id="91" w:name="_Toc283372947"/>
      <w:bookmarkStart w:id="92" w:name="_Toc403573953"/>
      <w:bookmarkStart w:id="93" w:name="_Toc444252775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1378B9">
        <w:rPr>
          <w:rFonts w:ascii="Times New Roman" w:eastAsia="MS Mincho" w:hAnsi="Times New Roman"/>
          <w:b/>
        </w:rPr>
        <w:t xml:space="preserve">12. </w:t>
      </w:r>
      <w:r w:rsidR="00080FBA" w:rsidRPr="001378B9">
        <w:rPr>
          <w:rFonts w:ascii="Times New Roman" w:eastAsia="MS Mincho" w:hAnsi="Times New Roman"/>
          <w:b/>
        </w:rPr>
        <w:t>Адрес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1559"/>
        <w:gridCol w:w="2126"/>
        <w:gridCol w:w="5103"/>
      </w:tblGrid>
      <w:tr w:rsidR="003C36C2" w:rsidRPr="001378B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36C2" w:rsidRPr="001378B9" w:rsidRDefault="003C36C2" w:rsidP="0006129F">
            <w:pPr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Атрибут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Тип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>Коментар</w:t>
            </w:r>
          </w:p>
        </w:tc>
      </w:tr>
      <w:tr w:rsidR="003C36C2" w:rsidRPr="00F4257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Държава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Код на държавата по стандарт (ISO 3166-1)</w:t>
            </w:r>
          </w:p>
        </w:tc>
      </w:tr>
      <w:tr w:rsidR="003C36C2" w:rsidRPr="00F4257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 ЕК</w:t>
            </w:r>
            <w:r>
              <w:rPr>
                <w:rFonts w:ascii="Times New Roman" w:hAnsi="Times New Roman"/>
                <w:lang w:val="bg-BG"/>
              </w:rPr>
              <w:t>АТЕ</w:t>
            </w:r>
          </w:p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 xml:space="preserve">Забележка: Код </w:t>
            </w:r>
            <w:r w:rsidRPr="001378B9">
              <w:rPr>
                <w:rFonts w:ascii="Times New Roman" w:hAnsi="Times New Roman"/>
                <w:szCs w:val="20"/>
                <w:lang w:val="bg-BG"/>
              </w:rPr>
              <w:t>00000</w:t>
            </w:r>
            <w:r w:rsidRPr="001378B9">
              <w:rPr>
                <w:rFonts w:ascii="Times New Roman" w:hAnsi="Times New Roman"/>
                <w:lang w:val="bg-BG"/>
              </w:rPr>
              <w:t xml:space="preserve"> се използва за чужбина.</w:t>
            </w:r>
          </w:p>
        </w:tc>
      </w:tr>
      <w:tr w:rsidR="003C36C2" w:rsidRPr="00F4257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Пощенски код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781189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Попълват се автоматично </w:t>
            </w:r>
            <w:r w:rsidRPr="001378B9">
              <w:rPr>
                <w:rFonts w:ascii="Times New Roman" w:hAnsi="Times New Roman"/>
                <w:lang w:val="bg-BG"/>
              </w:rPr>
              <w:t>на база ЕК</w:t>
            </w:r>
            <w:r>
              <w:rPr>
                <w:rFonts w:ascii="Times New Roman" w:hAnsi="Times New Roman"/>
                <w:lang w:val="bg-BG"/>
              </w:rPr>
              <w:t>АТЕ</w:t>
            </w:r>
          </w:p>
        </w:tc>
      </w:tr>
      <w:tr w:rsidR="003C36C2" w:rsidRPr="00F4257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Област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781189">
            <w:pPr>
              <w:rPr>
                <w:rFonts w:ascii="Times New Roman" w:hAnsi="Times New Roman"/>
                <w:b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Попълват се автоматично </w:t>
            </w:r>
            <w:r w:rsidRPr="001378B9">
              <w:rPr>
                <w:rFonts w:ascii="Times New Roman" w:hAnsi="Times New Roman"/>
                <w:lang w:val="bg-BG"/>
              </w:rPr>
              <w:t>на база ЕК</w:t>
            </w:r>
            <w:r>
              <w:rPr>
                <w:rFonts w:ascii="Times New Roman" w:hAnsi="Times New Roman"/>
                <w:lang w:val="bg-BG"/>
              </w:rPr>
              <w:t>АТЕ</w:t>
            </w:r>
          </w:p>
        </w:tc>
      </w:tr>
      <w:tr w:rsidR="003C36C2" w:rsidRPr="00F4257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Община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Номенклатура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781189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b/>
                <w:lang w:val="bg-BG"/>
              </w:rPr>
              <w:t xml:space="preserve">Попълват се автоматично </w:t>
            </w:r>
            <w:r w:rsidRPr="001378B9">
              <w:rPr>
                <w:rFonts w:ascii="Times New Roman" w:hAnsi="Times New Roman"/>
                <w:lang w:val="bg-BG"/>
              </w:rPr>
              <w:t>на база ЕК</w:t>
            </w:r>
            <w:r>
              <w:rPr>
                <w:rFonts w:ascii="Times New Roman" w:hAnsi="Times New Roman"/>
                <w:lang w:val="bg-BG"/>
              </w:rPr>
              <w:t>АТЕ</w:t>
            </w:r>
          </w:p>
        </w:tc>
      </w:tr>
      <w:tr w:rsidR="003C36C2" w:rsidRPr="001378B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</w:p>
        </w:tc>
      </w:tr>
      <w:tr w:rsidR="003C36C2" w:rsidRPr="001378B9" w:rsidTr="003C36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Забележка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  <w:r w:rsidRPr="001378B9">
              <w:rPr>
                <w:rFonts w:ascii="Times New Roman" w:hAnsi="Times New Roman"/>
                <w:lang w:val="bg-BG"/>
              </w:rPr>
              <w:t>Текст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C2" w:rsidRPr="001378B9" w:rsidRDefault="003C36C2" w:rsidP="0006129F">
            <w:pPr>
              <w:rPr>
                <w:rFonts w:ascii="Times New Roman" w:hAnsi="Times New Roman"/>
                <w:lang w:val="bg-BG"/>
              </w:rPr>
            </w:pPr>
          </w:p>
        </w:tc>
      </w:tr>
    </w:tbl>
    <w:p w:rsidR="00080FBA" w:rsidRPr="001378B9" w:rsidRDefault="00080FBA" w:rsidP="00080FBA">
      <w:pPr>
        <w:rPr>
          <w:rFonts w:ascii="Times New Roman" w:hAnsi="Times New Roman"/>
          <w:lang w:val="bg-BG"/>
        </w:rPr>
      </w:pPr>
      <w:bookmarkStart w:id="94" w:name="_Стикер"/>
      <w:bookmarkStart w:id="95" w:name="_Протокол"/>
      <w:bookmarkStart w:id="96" w:name="_Документ"/>
      <w:bookmarkStart w:id="97" w:name="_Щета"/>
      <w:bookmarkStart w:id="98" w:name="_Документ_1"/>
      <w:bookmarkEnd w:id="94"/>
      <w:bookmarkEnd w:id="95"/>
      <w:bookmarkEnd w:id="96"/>
      <w:bookmarkEnd w:id="97"/>
      <w:bookmarkEnd w:id="98"/>
    </w:p>
    <w:p w:rsidR="00B1325F" w:rsidRPr="001378B9" w:rsidRDefault="00B1325F" w:rsidP="00AD0126">
      <w:pPr>
        <w:pStyle w:val="ListParagraph"/>
        <w:rPr>
          <w:rFonts w:ascii="Times New Roman" w:hAnsi="Times New Roman"/>
          <w:lang w:val="bg-BG"/>
        </w:rPr>
      </w:pPr>
    </w:p>
    <w:sectPr w:rsidR="00B1325F" w:rsidRPr="001378B9" w:rsidSect="001802FC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C097B2" w15:done="0"/>
  <w15:commentEx w15:paraId="06374889" w15:done="0"/>
  <w15:commentEx w15:paraId="40A19C21" w15:done="0"/>
  <w15:commentEx w15:paraId="3850BEDE" w15:done="0"/>
  <w15:commentEx w15:paraId="12886AA6" w15:done="0"/>
  <w15:commentEx w15:paraId="167013C3" w15:done="0"/>
  <w15:commentEx w15:paraId="64B2CED1" w15:done="0"/>
  <w15:commentEx w15:paraId="32B1CEF1" w15:done="0"/>
  <w15:commentEx w15:paraId="6ABE4077" w15:done="0"/>
  <w15:commentEx w15:paraId="3AB523DC" w15:done="0"/>
  <w15:commentEx w15:paraId="522D7308" w15:done="0"/>
  <w15:commentEx w15:paraId="34A2D804" w15:done="0"/>
  <w15:commentEx w15:paraId="493371E3" w15:done="0"/>
  <w15:commentEx w15:paraId="55A4FAAA" w15:done="0"/>
  <w15:commentEx w15:paraId="1C9B8137" w15:done="0"/>
  <w15:commentEx w15:paraId="1E45E5A5" w15:done="0"/>
  <w15:commentEx w15:paraId="399EAEB4" w15:done="0"/>
  <w15:commentEx w15:paraId="17A0FDB2" w15:done="0"/>
  <w15:commentEx w15:paraId="16314206" w15:done="0"/>
  <w15:commentEx w15:paraId="7ABEA808" w15:done="0"/>
  <w15:commentEx w15:paraId="7F414286" w15:done="0"/>
  <w15:commentEx w15:paraId="05A20632" w15:done="0"/>
  <w15:commentEx w15:paraId="33D454DA" w15:done="0"/>
  <w15:commentEx w15:paraId="73C7FADF" w15:done="0"/>
  <w15:commentEx w15:paraId="3B95D807" w15:done="0"/>
  <w15:commentEx w15:paraId="6D4A1CAD" w15:done="0"/>
  <w15:commentEx w15:paraId="4F3B1A53" w15:done="0"/>
  <w15:commentEx w15:paraId="07AF344E" w15:done="0"/>
  <w15:commentEx w15:paraId="67764AA8" w15:done="0"/>
  <w15:commentEx w15:paraId="675B3708" w15:done="0"/>
  <w15:commentEx w15:paraId="02133F4F" w15:done="0"/>
  <w15:commentEx w15:paraId="66AC9094" w15:done="0"/>
  <w15:commentEx w15:paraId="053368B1" w15:done="0"/>
  <w15:commentEx w15:paraId="4921BAF8" w15:done="0"/>
  <w15:commentEx w15:paraId="461997E8" w15:done="0"/>
  <w15:commentEx w15:paraId="4613DEC2" w15:done="0"/>
  <w15:commentEx w15:paraId="6C319CDB" w15:done="0"/>
  <w15:commentEx w15:paraId="7515058B" w15:done="0"/>
  <w15:commentEx w15:paraId="6D2D13A4" w15:done="0"/>
  <w15:commentEx w15:paraId="755777DB" w15:done="0"/>
  <w15:commentEx w15:paraId="26D995F0" w15:done="0"/>
  <w15:commentEx w15:paraId="379E015F" w15:done="0"/>
  <w15:commentEx w15:paraId="6155D41A" w15:done="0"/>
  <w15:commentEx w15:paraId="0AE79C41" w15:done="0"/>
  <w15:commentEx w15:paraId="43A77A3F" w15:done="0"/>
  <w15:commentEx w15:paraId="20393639" w15:done="0"/>
  <w15:commentEx w15:paraId="07EB9E7C" w15:done="0"/>
  <w15:commentEx w15:paraId="089B2E00" w15:done="0"/>
  <w15:commentEx w15:paraId="752B9F02" w15:done="0"/>
  <w15:commentEx w15:paraId="25801720" w15:done="0"/>
  <w15:commentEx w15:paraId="3E03E2CB" w15:done="0"/>
  <w15:commentEx w15:paraId="36205A1E" w15:done="0"/>
  <w15:commentEx w15:paraId="3496F1A1" w15:done="0"/>
  <w15:commentEx w15:paraId="151EBDD0" w15:done="0"/>
  <w15:commentEx w15:paraId="08A725A2" w15:done="0"/>
  <w15:commentEx w15:paraId="2A5E59FC" w15:done="0"/>
  <w15:commentEx w15:paraId="0F5B6AB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1EE" w:rsidRDefault="004131EE" w:rsidP="009F2A7D">
      <w:r>
        <w:separator/>
      </w:r>
    </w:p>
  </w:endnote>
  <w:endnote w:type="continuationSeparator" w:id="0">
    <w:p w:rsidR="004131EE" w:rsidRDefault="004131EE" w:rsidP="009F2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1EE" w:rsidRDefault="004131EE">
    <w:pPr>
      <w:pStyle w:val="Style6"/>
      <w:widowControl/>
      <w:ind w:right="178"/>
      <w:jc w:val="right"/>
      <w:rPr>
        <w:rStyle w:val="FontStyle17"/>
      </w:rPr>
    </w:pPr>
    <w:r>
      <w:rPr>
        <w:rStyle w:val="FontStyle17"/>
      </w:rPr>
      <w:fldChar w:fldCharType="begin"/>
    </w:r>
    <w:r>
      <w:rPr>
        <w:rStyle w:val="FontStyle17"/>
      </w:rPr>
      <w:instrText>PAGE</w:instrText>
    </w:r>
    <w:r>
      <w:rPr>
        <w:rStyle w:val="FontStyle17"/>
      </w:rPr>
      <w:fldChar w:fldCharType="separate"/>
    </w:r>
    <w:r>
      <w:rPr>
        <w:rStyle w:val="FontStyle17"/>
        <w:noProof/>
      </w:rPr>
      <w:t>4</w:t>
    </w:r>
    <w:r>
      <w:rPr>
        <w:rStyle w:val="FontStyle17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1EE" w:rsidRDefault="004131EE">
    <w:pPr>
      <w:pStyle w:val="Style6"/>
      <w:widowControl/>
      <w:ind w:right="178"/>
      <w:jc w:val="right"/>
      <w:rPr>
        <w:rStyle w:val="FontStyle17"/>
      </w:rPr>
    </w:pPr>
    <w:r>
      <w:rPr>
        <w:rStyle w:val="FontStyle17"/>
      </w:rPr>
      <w:fldChar w:fldCharType="begin"/>
    </w:r>
    <w:r>
      <w:rPr>
        <w:rStyle w:val="FontStyle17"/>
      </w:rPr>
      <w:instrText>PAGE</w:instrText>
    </w:r>
    <w:r>
      <w:rPr>
        <w:rStyle w:val="FontStyle17"/>
      </w:rPr>
      <w:fldChar w:fldCharType="separate"/>
    </w:r>
    <w:r w:rsidR="00681C4F">
      <w:rPr>
        <w:rStyle w:val="FontStyle17"/>
        <w:noProof/>
      </w:rPr>
      <w:t>48</w:t>
    </w:r>
    <w:r>
      <w:rPr>
        <w:rStyle w:val="FontStyle17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0100124"/>
      <w:docPartObj>
        <w:docPartGallery w:val="Page Numbers (Bottom of Page)"/>
        <w:docPartUnique/>
      </w:docPartObj>
    </w:sdtPr>
    <w:sdtContent>
      <w:p w:rsidR="004131EE" w:rsidRDefault="004131EE">
        <w:pPr>
          <w:pStyle w:val="Footer"/>
          <w:jc w:val="right"/>
        </w:pPr>
        <w:fldSimple w:instr=" PAGE   \* MERGEFORMAT ">
          <w:r w:rsidR="00681C4F">
            <w:rPr>
              <w:noProof/>
            </w:rPr>
            <w:t>52</w:t>
          </w:r>
        </w:fldSimple>
      </w:p>
    </w:sdtContent>
  </w:sdt>
  <w:p w:rsidR="004131EE" w:rsidRDefault="004131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1EE" w:rsidRDefault="004131EE" w:rsidP="009F2A7D">
      <w:r>
        <w:separator/>
      </w:r>
    </w:p>
  </w:footnote>
  <w:footnote w:type="continuationSeparator" w:id="0">
    <w:p w:rsidR="004131EE" w:rsidRDefault="004131EE" w:rsidP="009F2A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9E4"/>
    <w:multiLevelType w:val="hybridMultilevel"/>
    <w:tmpl w:val="4ED0DF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D3010"/>
    <w:multiLevelType w:val="hybridMultilevel"/>
    <w:tmpl w:val="019AB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60D10"/>
    <w:multiLevelType w:val="hybridMultilevel"/>
    <w:tmpl w:val="7CA091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60DCD"/>
    <w:multiLevelType w:val="hybridMultilevel"/>
    <w:tmpl w:val="DC6CBCB0"/>
    <w:lvl w:ilvl="0" w:tplc="4E7C7332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E0B75"/>
    <w:multiLevelType w:val="hybridMultilevel"/>
    <w:tmpl w:val="6582C9CA"/>
    <w:lvl w:ilvl="0" w:tplc="BA3C3978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777C5"/>
    <w:multiLevelType w:val="hybridMultilevel"/>
    <w:tmpl w:val="04FC7E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1308F"/>
    <w:multiLevelType w:val="hybridMultilevel"/>
    <w:tmpl w:val="4ABC769A"/>
    <w:lvl w:ilvl="0" w:tplc="8376A6F6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7521"/>
    <w:multiLevelType w:val="hybridMultilevel"/>
    <w:tmpl w:val="8C2CF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02AE5"/>
    <w:multiLevelType w:val="hybridMultilevel"/>
    <w:tmpl w:val="4ABC769A"/>
    <w:lvl w:ilvl="0" w:tplc="8376A6F6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A5504"/>
    <w:multiLevelType w:val="hybridMultilevel"/>
    <w:tmpl w:val="86C470B6"/>
    <w:lvl w:ilvl="0" w:tplc="A6F8E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1401C"/>
    <w:multiLevelType w:val="hybridMultilevel"/>
    <w:tmpl w:val="3B1AE206"/>
    <w:lvl w:ilvl="0" w:tplc="EF789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C4CBD"/>
    <w:multiLevelType w:val="hybridMultilevel"/>
    <w:tmpl w:val="8176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77C2F"/>
    <w:multiLevelType w:val="hybridMultilevel"/>
    <w:tmpl w:val="3B1AE206"/>
    <w:lvl w:ilvl="0" w:tplc="EF789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924D4"/>
    <w:multiLevelType w:val="hybridMultilevel"/>
    <w:tmpl w:val="38346E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329D8"/>
    <w:multiLevelType w:val="hybridMultilevel"/>
    <w:tmpl w:val="10F83A0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A16983"/>
    <w:multiLevelType w:val="singleLevel"/>
    <w:tmpl w:val="5AD040E0"/>
    <w:lvl w:ilvl="0">
      <w:start w:val="1"/>
      <w:numFmt w:val="bullet"/>
      <w:pStyle w:val="Bulets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lang w:val="bg-BG"/>
      </w:rPr>
    </w:lvl>
  </w:abstractNum>
  <w:abstractNum w:abstractNumId="16">
    <w:nsid w:val="34392DFE"/>
    <w:multiLevelType w:val="hybridMultilevel"/>
    <w:tmpl w:val="24AA08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52682D"/>
    <w:multiLevelType w:val="hybridMultilevel"/>
    <w:tmpl w:val="A524F3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D24515"/>
    <w:multiLevelType w:val="multilevel"/>
    <w:tmpl w:val="2F3A54AE"/>
    <w:lvl w:ilvl="0">
      <w:start w:val="1"/>
      <w:numFmt w:val="decimal"/>
      <w:pStyle w:val="StyleHeading118pt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9">
    <w:nsid w:val="38391637"/>
    <w:multiLevelType w:val="hybridMultilevel"/>
    <w:tmpl w:val="D058438C"/>
    <w:lvl w:ilvl="0" w:tplc="BA3C3978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F4761"/>
    <w:multiLevelType w:val="multilevel"/>
    <w:tmpl w:val="6D888E24"/>
    <w:styleLink w:val="MusalaNumberedStyl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7D0715"/>
    <w:multiLevelType w:val="hybridMultilevel"/>
    <w:tmpl w:val="B554FE78"/>
    <w:lvl w:ilvl="0" w:tplc="BA3C3978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93F27"/>
    <w:multiLevelType w:val="multilevel"/>
    <w:tmpl w:val="8A2076BC"/>
    <w:lvl w:ilvl="0">
      <w:start w:val="1"/>
      <w:numFmt w:val="none"/>
      <w:lvlText w:val=""/>
      <w:lvlJc w:val="left"/>
      <w:pPr>
        <w:ind w:left="360" w:hanging="360"/>
      </w:pPr>
    </w:lvl>
    <w:lvl w:ilvl="1">
      <w:start w:val="1"/>
      <w:numFmt w:val="decimal"/>
      <w:pStyle w:val="IRMHeading1"/>
      <w:lvlText w:val="%1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IRMHeading2"/>
      <w:lvlText w:val="%1%2.%3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IRMHeading3"/>
      <w:lvlText w:val="%1%2.%3.%4."/>
      <w:lvlJc w:val="left"/>
      <w:pPr>
        <w:ind w:left="1728" w:hanging="648"/>
      </w:pPr>
      <w:rPr>
        <w:b w:val="0"/>
        <w:sz w:val="20"/>
        <w:szCs w:val="20"/>
        <w:lang w:val="ru-RU"/>
      </w:rPr>
    </w:lvl>
    <w:lvl w:ilvl="4">
      <w:start w:val="1"/>
      <w:numFmt w:val="decimal"/>
      <w:pStyle w:val="IRMHeading4"/>
      <w:lvlText w:val="%1%2.%3.%4.%5."/>
      <w:lvlJc w:val="left"/>
      <w:pPr>
        <w:ind w:left="2232" w:hanging="792"/>
      </w:pPr>
    </w:lvl>
    <w:lvl w:ilvl="5">
      <w:start w:val="1"/>
      <w:numFmt w:val="decimal"/>
      <w:lvlText w:val="%1"/>
      <w:lvlJc w:val="left"/>
      <w:pPr>
        <w:ind w:left="2736" w:hanging="936"/>
      </w:pPr>
    </w:lvl>
    <w:lvl w:ilvl="6">
      <w:start w:val="1"/>
      <w:numFmt w:val="decimal"/>
      <w:lvlText w:val="%1"/>
      <w:lvlJc w:val="left"/>
      <w:pPr>
        <w:ind w:left="3240" w:hanging="1080"/>
      </w:pPr>
    </w:lvl>
    <w:lvl w:ilvl="7">
      <w:start w:val="1"/>
      <w:numFmt w:val="decimal"/>
      <w:lvlText w:val="%1"/>
      <w:lvlJc w:val="left"/>
      <w:pPr>
        <w:ind w:left="3744" w:hanging="1224"/>
      </w:pPr>
    </w:lvl>
    <w:lvl w:ilvl="8">
      <w:start w:val="1"/>
      <w:numFmt w:val="decimal"/>
      <w:lvlText w:val="%1"/>
      <w:lvlJc w:val="left"/>
      <w:pPr>
        <w:ind w:left="4320" w:hanging="1440"/>
      </w:pPr>
    </w:lvl>
  </w:abstractNum>
  <w:abstractNum w:abstractNumId="23">
    <w:nsid w:val="4CE360CF"/>
    <w:multiLevelType w:val="hybridMultilevel"/>
    <w:tmpl w:val="90CC7C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10B30"/>
    <w:multiLevelType w:val="multilevel"/>
    <w:tmpl w:val="9DCC2B74"/>
    <w:styleLink w:val="MusalaFirstLevelBullettedStyl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pacing w:val="0"/>
        <w:position w:val="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1B7E13"/>
    <w:multiLevelType w:val="hybridMultilevel"/>
    <w:tmpl w:val="04FC7E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A704A"/>
    <w:multiLevelType w:val="hybridMultilevel"/>
    <w:tmpl w:val="BC3E2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1D26C6"/>
    <w:multiLevelType w:val="hybridMultilevel"/>
    <w:tmpl w:val="5C968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B65C81"/>
    <w:multiLevelType w:val="hybridMultilevel"/>
    <w:tmpl w:val="EDD493B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307520E"/>
    <w:multiLevelType w:val="hybridMultilevel"/>
    <w:tmpl w:val="38047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4A67DD"/>
    <w:multiLevelType w:val="hybridMultilevel"/>
    <w:tmpl w:val="18DAAC9E"/>
    <w:lvl w:ilvl="0" w:tplc="677C7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934BF"/>
    <w:multiLevelType w:val="hybridMultilevel"/>
    <w:tmpl w:val="3B6E57E8"/>
    <w:lvl w:ilvl="0" w:tplc="0409000F"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04D87"/>
    <w:multiLevelType w:val="hybridMultilevel"/>
    <w:tmpl w:val="3B1AE206"/>
    <w:lvl w:ilvl="0" w:tplc="EF789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7800BB"/>
    <w:multiLevelType w:val="multilevel"/>
    <w:tmpl w:val="804E901E"/>
    <w:lvl w:ilvl="0">
      <w:start w:val="1"/>
      <w:numFmt w:val="bullet"/>
      <w:pStyle w:val="MusalaSecondLevelBulletedStyle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pacing w:val="0"/>
        <w:position w:val="0"/>
        <w:effect w:val="no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6F3260E"/>
    <w:multiLevelType w:val="hybridMultilevel"/>
    <w:tmpl w:val="38C4FEF8"/>
    <w:lvl w:ilvl="0" w:tplc="BA3C3978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7B5179"/>
    <w:multiLevelType w:val="multilevel"/>
    <w:tmpl w:val="887EEBBC"/>
    <w:lvl w:ilvl="0">
      <w:start w:val="1"/>
      <w:numFmt w:val="none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Restart w:val="0"/>
      <w:pStyle w:val="Heading2"/>
      <w:lvlText w:val="%1%2"/>
      <w:lvlJc w:val="left"/>
      <w:pPr>
        <w:ind w:left="576" w:hanging="576"/>
      </w:pPr>
    </w:lvl>
    <w:lvl w:ilvl="2">
      <w:start w:val="1"/>
      <w:numFmt w:val="decimal"/>
      <w:pStyle w:val="Heading3"/>
      <w:lvlText w:val="%1%2.%3"/>
      <w:lvlJc w:val="left"/>
      <w:pPr>
        <w:ind w:left="970" w:hanging="720"/>
      </w:pPr>
    </w:lvl>
    <w:lvl w:ilvl="3">
      <w:start w:val="1"/>
      <w:numFmt w:val="decimal"/>
      <w:pStyle w:val="Heading4"/>
      <w:lvlText w:val="%1%2.%3.%4"/>
      <w:lvlJc w:val="left"/>
      <w:pPr>
        <w:ind w:left="864" w:hanging="864"/>
      </w:pPr>
    </w:lvl>
    <w:lvl w:ilvl="4">
      <w:start w:val="1"/>
      <w:numFmt w:val="decimal"/>
      <w:pStyle w:val="Heading5"/>
      <w:lvlText w:val="%1%2.%3.%4.%5"/>
      <w:lvlJc w:val="left"/>
      <w:pPr>
        <w:ind w:left="1008" w:hanging="1008"/>
      </w:pPr>
    </w:lvl>
    <w:lvl w:ilvl="5">
      <w:start w:val="1"/>
      <w:numFmt w:val="decimal"/>
      <w:lvlText w:val="2.3.3.3.%6"/>
      <w:lvlJc w:val="left"/>
      <w:pPr>
        <w:ind w:left="1152" w:hanging="1152"/>
      </w:pPr>
    </w:lvl>
    <w:lvl w:ilvl="6">
      <w:start w:val="1"/>
      <w:numFmt w:val="none"/>
      <w:lvlText w:val="%1"/>
      <w:lvlJc w:val="left"/>
      <w:pPr>
        <w:ind w:left="1296" w:hanging="1296"/>
      </w:pPr>
    </w:lvl>
    <w:lvl w:ilvl="7">
      <w:start w:val="1"/>
      <w:numFmt w:val="none"/>
      <w:lvlText w:val="%1"/>
      <w:lvlJc w:val="left"/>
      <w:pPr>
        <w:ind w:left="1440" w:hanging="1440"/>
      </w:pPr>
    </w:lvl>
    <w:lvl w:ilvl="8">
      <w:start w:val="1"/>
      <w:numFmt w:val="none"/>
      <w:lvlText w:val="%1"/>
      <w:lvlJc w:val="left"/>
      <w:pPr>
        <w:ind w:left="1584" w:hanging="1584"/>
      </w:pPr>
    </w:lvl>
  </w:abstractNum>
  <w:abstractNum w:abstractNumId="36">
    <w:nsid w:val="7BA666F4"/>
    <w:multiLevelType w:val="hybridMultilevel"/>
    <w:tmpl w:val="FADEC2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90112"/>
    <w:multiLevelType w:val="hybridMultilevel"/>
    <w:tmpl w:val="3D5A25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8"/>
  </w:num>
  <w:num w:numId="3">
    <w:abstractNumId w:val="33"/>
  </w:num>
  <w:num w:numId="4">
    <w:abstractNumId w:val="15"/>
  </w:num>
  <w:num w:numId="5">
    <w:abstractNumId w:val="22"/>
  </w:num>
  <w:num w:numId="6">
    <w:abstractNumId w:val="1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4"/>
  </w:num>
  <w:num w:numId="13">
    <w:abstractNumId w:val="3"/>
  </w:num>
  <w:num w:numId="14">
    <w:abstractNumId w:val="36"/>
  </w:num>
  <w:num w:numId="15">
    <w:abstractNumId w:val="9"/>
  </w:num>
  <w:num w:numId="16">
    <w:abstractNumId w:val="6"/>
  </w:num>
  <w:num w:numId="17">
    <w:abstractNumId w:val="23"/>
  </w:num>
  <w:num w:numId="18">
    <w:abstractNumId w:val="34"/>
  </w:num>
  <w:num w:numId="19">
    <w:abstractNumId w:val="21"/>
  </w:num>
  <w:num w:numId="20">
    <w:abstractNumId w:val="4"/>
  </w:num>
  <w:num w:numId="21">
    <w:abstractNumId w:val="19"/>
  </w:num>
  <w:num w:numId="22">
    <w:abstractNumId w:val="7"/>
  </w:num>
  <w:num w:numId="23">
    <w:abstractNumId w:val="5"/>
  </w:num>
  <w:num w:numId="24">
    <w:abstractNumId w:val="28"/>
  </w:num>
  <w:num w:numId="25">
    <w:abstractNumId w:val="37"/>
  </w:num>
  <w:num w:numId="26">
    <w:abstractNumId w:val="14"/>
  </w:num>
  <w:num w:numId="27">
    <w:abstractNumId w:val="2"/>
  </w:num>
  <w:num w:numId="28">
    <w:abstractNumId w:val="30"/>
  </w:num>
  <w:num w:numId="29">
    <w:abstractNumId w:val="29"/>
  </w:num>
  <w:num w:numId="30">
    <w:abstractNumId w:val="1"/>
  </w:num>
  <w:num w:numId="31">
    <w:abstractNumId w:val="8"/>
  </w:num>
  <w:num w:numId="32">
    <w:abstractNumId w:val="27"/>
  </w:num>
  <w:num w:numId="33">
    <w:abstractNumId w:val="17"/>
  </w:num>
  <w:num w:numId="34">
    <w:abstractNumId w:val="11"/>
  </w:num>
  <w:num w:numId="35">
    <w:abstractNumId w:val="10"/>
  </w:num>
  <w:num w:numId="36">
    <w:abstractNumId w:val="32"/>
  </w:num>
  <w:num w:numId="37">
    <w:abstractNumId w:val="12"/>
  </w:num>
  <w:num w:numId="38">
    <w:abstractNumId w:val="0"/>
  </w:num>
  <w:num w:numId="39">
    <w:abstractNumId w:val="25"/>
  </w:num>
  <w:num w:numId="40">
    <w:abstractNumId w:val="13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yara">
    <w15:presenceInfo w15:providerId="None" w15:userId="Vyar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7DB"/>
    <w:rsid w:val="000001FC"/>
    <w:rsid w:val="000023F9"/>
    <w:rsid w:val="00002ECF"/>
    <w:rsid w:val="000052DD"/>
    <w:rsid w:val="00010ED1"/>
    <w:rsid w:val="0001352B"/>
    <w:rsid w:val="000174E9"/>
    <w:rsid w:val="000258B6"/>
    <w:rsid w:val="0002621D"/>
    <w:rsid w:val="000277E9"/>
    <w:rsid w:val="00034015"/>
    <w:rsid w:val="00040619"/>
    <w:rsid w:val="00044A1C"/>
    <w:rsid w:val="00044BB3"/>
    <w:rsid w:val="00045B15"/>
    <w:rsid w:val="00051444"/>
    <w:rsid w:val="00052F4B"/>
    <w:rsid w:val="000607FE"/>
    <w:rsid w:val="0006129F"/>
    <w:rsid w:val="0006189F"/>
    <w:rsid w:val="00065031"/>
    <w:rsid w:val="00065ED7"/>
    <w:rsid w:val="00067291"/>
    <w:rsid w:val="00080FBA"/>
    <w:rsid w:val="0008378D"/>
    <w:rsid w:val="00093934"/>
    <w:rsid w:val="00096F83"/>
    <w:rsid w:val="00096FF2"/>
    <w:rsid w:val="000A7081"/>
    <w:rsid w:val="000C1ACC"/>
    <w:rsid w:val="000C236F"/>
    <w:rsid w:val="000C2BD3"/>
    <w:rsid w:val="000C347C"/>
    <w:rsid w:val="000D0D35"/>
    <w:rsid w:val="000E0254"/>
    <w:rsid w:val="000E6EFD"/>
    <w:rsid w:val="000F466C"/>
    <w:rsid w:val="000F6E8D"/>
    <w:rsid w:val="000F6F29"/>
    <w:rsid w:val="000F7FD8"/>
    <w:rsid w:val="0010073D"/>
    <w:rsid w:val="00102BE7"/>
    <w:rsid w:val="00104AC2"/>
    <w:rsid w:val="001151F0"/>
    <w:rsid w:val="00115DC2"/>
    <w:rsid w:val="001166D8"/>
    <w:rsid w:val="0011692D"/>
    <w:rsid w:val="00132CAD"/>
    <w:rsid w:val="00137645"/>
    <w:rsid w:val="001378B9"/>
    <w:rsid w:val="001475C7"/>
    <w:rsid w:val="0015248C"/>
    <w:rsid w:val="00160129"/>
    <w:rsid w:val="0016126D"/>
    <w:rsid w:val="00162F2E"/>
    <w:rsid w:val="00163CFF"/>
    <w:rsid w:val="00166863"/>
    <w:rsid w:val="00167F4E"/>
    <w:rsid w:val="0017059A"/>
    <w:rsid w:val="00171A96"/>
    <w:rsid w:val="00177EBF"/>
    <w:rsid w:val="001802FC"/>
    <w:rsid w:val="00180668"/>
    <w:rsid w:val="00184DF2"/>
    <w:rsid w:val="00187A3D"/>
    <w:rsid w:val="0019559D"/>
    <w:rsid w:val="001A0F94"/>
    <w:rsid w:val="001A2A58"/>
    <w:rsid w:val="001B268C"/>
    <w:rsid w:val="001B5127"/>
    <w:rsid w:val="001B5989"/>
    <w:rsid w:val="001C076F"/>
    <w:rsid w:val="001C13EB"/>
    <w:rsid w:val="001C1A68"/>
    <w:rsid w:val="001C1E69"/>
    <w:rsid w:val="001C485D"/>
    <w:rsid w:val="001C6C83"/>
    <w:rsid w:val="001C7AB0"/>
    <w:rsid w:val="001D4606"/>
    <w:rsid w:val="001D7763"/>
    <w:rsid w:val="001E17B5"/>
    <w:rsid w:val="001E27B0"/>
    <w:rsid w:val="001E645E"/>
    <w:rsid w:val="001F0B66"/>
    <w:rsid w:val="001F12A7"/>
    <w:rsid w:val="001F614C"/>
    <w:rsid w:val="002023DC"/>
    <w:rsid w:val="00204141"/>
    <w:rsid w:val="00205CC4"/>
    <w:rsid w:val="00210B0B"/>
    <w:rsid w:val="00216AFF"/>
    <w:rsid w:val="0021794F"/>
    <w:rsid w:val="00232626"/>
    <w:rsid w:val="002355A0"/>
    <w:rsid w:val="00240256"/>
    <w:rsid w:val="00242537"/>
    <w:rsid w:val="00245DE0"/>
    <w:rsid w:val="00247F9F"/>
    <w:rsid w:val="00252593"/>
    <w:rsid w:val="002548AE"/>
    <w:rsid w:val="00256682"/>
    <w:rsid w:val="002636E1"/>
    <w:rsid w:val="00270438"/>
    <w:rsid w:val="00273421"/>
    <w:rsid w:val="002742E1"/>
    <w:rsid w:val="00281009"/>
    <w:rsid w:val="00283905"/>
    <w:rsid w:val="00283A6A"/>
    <w:rsid w:val="002856CA"/>
    <w:rsid w:val="00286A3A"/>
    <w:rsid w:val="002878BE"/>
    <w:rsid w:val="00287A1E"/>
    <w:rsid w:val="0029085B"/>
    <w:rsid w:val="00291B30"/>
    <w:rsid w:val="00293088"/>
    <w:rsid w:val="002954D8"/>
    <w:rsid w:val="0029625B"/>
    <w:rsid w:val="002A051B"/>
    <w:rsid w:val="002A34B6"/>
    <w:rsid w:val="002A678B"/>
    <w:rsid w:val="002A6837"/>
    <w:rsid w:val="002A6E33"/>
    <w:rsid w:val="002B18AB"/>
    <w:rsid w:val="002B4FA4"/>
    <w:rsid w:val="002B65BE"/>
    <w:rsid w:val="002B6903"/>
    <w:rsid w:val="002B6959"/>
    <w:rsid w:val="002C4076"/>
    <w:rsid w:val="002C45F1"/>
    <w:rsid w:val="002C5237"/>
    <w:rsid w:val="002C79EA"/>
    <w:rsid w:val="002C7E65"/>
    <w:rsid w:val="002D1E7C"/>
    <w:rsid w:val="002D1F21"/>
    <w:rsid w:val="002D37DB"/>
    <w:rsid w:val="002D71A2"/>
    <w:rsid w:val="002E3FC0"/>
    <w:rsid w:val="002E77D9"/>
    <w:rsid w:val="002F04F8"/>
    <w:rsid w:val="002F2C51"/>
    <w:rsid w:val="002F37C6"/>
    <w:rsid w:val="002F3F73"/>
    <w:rsid w:val="002F54FC"/>
    <w:rsid w:val="00307785"/>
    <w:rsid w:val="00311575"/>
    <w:rsid w:val="00312C62"/>
    <w:rsid w:val="00314CD8"/>
    <w:rsid w:val="00315B0C"/>
    <w:rsid w:val="00317190"/>
    <w:rsid w:val="00317FE9"/>
    <w:rsid w:val="003227D0"/>
    <w:rsid w:val="00322AD5"/>
    <w:rsid w:val="00327448"/>
    <w:rsid w:val="00334469"/>
    <w:rsid w:val="00334EFF"/>
    <w:rsid w:val="0034090D"/>
    <w:rsid w:val="00341453"/>
    <w:rsid w:val="00345AA2"/>
    <w:rsid w:val="003539BE"/>
    <w:rsid w:val="00367245"/>
    <w:rsid w:val="00370F3D"/>
    <w:rsid w:val="003716AB"/>
    <w:rsid w:val="00372C54"/>
    <w:rsid w:val="0037712D"/>
    <w:rsid w:val="003774AE"/>
    <w:rsid w:val="00383A82"/>
    <w:rsid w:val="003847DD"/>
    <w:rsid w:val="0039066F"/>
    <w:rsid w:val="003B523B"/>
    <w:rsid w:val="003C0557"/>
    <w:rsid w:val="003C123C"/>
    <w:rsid w:val="003C17D1"/>
    <w:rsid w:val="003C24A9"/>
    <w:rsid w:val="003C36C2"/>
    <w:rsid w:val="003C3B04"/>
    <w:rsid w:val="003C3D9A"/>
    <w:rsid w:val="003E0E52"/>
    <w:rsid w:val="003E40AF"/>
    <w:rsid w:val="003F06FA"/>
    <w:rsid w:val="003F24B4"/>
    <w:rsid w:val="003F636A"/>
    <w:rsid w:val="003F7948"/>
    <w:rsid w:val="003F7FF1"/>
    <w:rsid w:val="00401D13"/>
    <w:rsid w:val="00411526"/>
    <w:rsid w:val="00412B17"/>
    <w:rsid w:val="004131EE"/>
    <w:rsid w:val="00416ACB"/>
    <w:rsid w:val="004205BB"/>
    <w:rsid w:val="00420E32"/>
    <w:rsid w:val="00422C23"/>
    <w:rsid w:val="004248DC"/>
    <w:rsid w:val="00433C5C"/>
    <w:rsid w:val="00434474"/>
    <w:rsid w:val="004363D0"/>
    <w:rsid w:val="00436CB2"/>
    <w:rsid w:val="00437D34"/>
    <w:rsid w:val="00444302"/>
    <w:rsid w:val="00445407"/>
    <w:rsid w:val="00447AF0"/>
    <w:rsid w:val="00452183"/>
    <w:rsid w:val="004547CC"/>
    <w:rsid w:val="00457BEF"/>
    <w:rsid w:val="00457C24"/>
    <w:rsid w:val="00461E21"/>
    <w:rsid w:val="00463AD0"/>
    <w:rsid w:val="0046454E"/>
    <w:rsid w:val="00465BBE"/>
    <w:rsid w:val="00465CB5"/>
    <w:rsid w:val="004663BC"/>
    <w:rsid w:val="00466A6A"/>
    <w:rsid w:val="004678BC"/>
    <w:rsid w:val="00471085"/>
    <w:rsid w:val="00471893"/>
    <w:rsid w:val="004741D5"/>
    <w:rsid w:val="004745BE"/>
    <w:rsid w:val="00482875"/>
    <w:rsid w:val="00487518"/>
    <w:rsid w:val="004926EF"/>
    <w:rsid w:val="0049303E"/>
    <w:rsid w:val="004938C9"/>
    <w:rsid w:val="00494AFF"/>
    <w:rsid w:val="00495501"/>
    <w:rsid w:val="00495AC1"/>
    <w:rsid w:val="00496F09"/>
    <w:rsid w:val="004A00AB"/>
    <w:rsid w:val="004A1E88"/>
    <w:rsid w:val="004B2F70"/>
    <w:rsid w:val="004B6305"/>
    <w:rsid w:val="004C1954"/>
    <w:rsid w:val="004C2EF1"/>
    <w:rsid w:val="004D0CE7"/>
    <w:rsid w:val="004D0E40"/>
    <w:rsid w:val="004D4B39"/>
    <w:rsid w:val="004D6B01"/>
    <w:rsid w:val="004D78A3"/>
    <w:rsid w:val="004D7E9A"/>
    <w:rsid w:val="004E350A"/>
    <w:rsid w:val="004E5EE0"/>
    <w:rsid w:val="004F2DB0"/>
    <w:rsid w:val="004F3C9D"/>
    <w:rsid w:val="004F5405"/>
    <w:rsid w:val="005019CE"/>
    <w:rsid w:val="00505821"/>
    <w:rsid w:val="0051228D"/>
    <w:rsid w:val="0051375B"/>
    <w:rsid w:val="00516ED0"/>
    <w:rsid w:val="00517D66"/>
    <w:rsid w:val="00522130"/>
    <w:rsid w:val="00530BE0"/>
    <w:rsid w:val="0053198F"/>
    <w:rsid w:val="005340AF"/>
    <w:rsid w:val="00534C93"/>
    <w:rsid w:val="00535252"/>
    <w:rsid w:val="00543B22"/>
    <w:rsid w:val="00545DD5"/>
    <w:rsid w:val="00546E23"/>
    <w:rsid w:val="00547E5D"/>
    <w:rsid w:val="00550584"/>
    <w:rsid w:val="0055102D"/>
    <w:rsid w:val="00551D32"/>
    <w:rsid w:val="00555974"/>
    <w:rsid w:val="00564ADC"/>
    <w:rsid w:val="005739B6"/>
    <w:rsid w:val="0058255A"/>
    <w:rsid w:val="00582B95"/>
    <w:rsid w:val="00583655"/>
    <w:rsid w:val="005874AC"/>
    <w:rsid w:val="005908E8"/>
    <w:rsid w:val="00592975"/>
    <w:rsid w:val="0059428E"/>
    <w:rsid w:val="00595313"/>
    <w:rsid w:val="005B34F9"/>
    <w:rsid w:val="005B6CB8"/>
    <w:rsid w:val="005B77F8"/>
    <w:rsid w:val="005D67D4"/>
    <w:rsid w:val="005D7D9F"/>
    <w:rsid w:val="005E2D5C"/>
    <w:rsid w:val="005E30F6"/>
    <w:rsid w:val="005E548D"/>
    <w:rsid w:val="005E5EBE"/>
    <w:rsid w:val="005F1291"/>
    <w:rsid w:val="005F1BAD"/>
    <w:rsid w:val="006049EE"/>
    <w:rsid w:val="00605842"/>
    <w:rsid w:val="0061355C"/>
    <w:rsid w:val="00613A50"/>
    <w:rsid w:val="0061501E"/>
    <w:rsid w:val="006251CD"/>
    <w:rsid w:val="00625F84"/>
    <w:rsid w:val="00631C70"/>
    <w:rsid w:val="0063262A"/>
    <w:rsid w:val="00636264"/>
    <w:rsid w:val="00640915"/>
    <w:rsid w:val="006412E4"/>
    <w:rsid w:val="00644523"/>
    <w:rsid w:val="0065041D"/>
    <w:rsid w:val="00650789"/>
    <w:rsid w:val="00653291"/>
    <w:rsid w:val="00655190"/>
    <w:rsid w:val="006612B0"/>
    <w:rsid w:val="00662FB1"/>
    <w:rsid w:val="00665A28"/>
    <w:rsid w:val="006667DB"/>
    <w:rsid w:val="00666819"/>
    <w:rsid w:val="0067147C"/>
    <w:rsid w:val="006720EB"/>
    <w:rsid w:val="00672692"/>
    <w:rsid w:val="0067438C"/>
    <w:rsid w:val="00677673"/>
    <w:rsid w:val="00681C4F"/>
    <w:rsid w:val="00681F1C"/>
    <w:rsid w:val="00684A1C"/>
    <w:rsid w:val="006857C3"/>
    <w:rsid w:val="00686CF6"/>
    <w:rsid w:val="0068738D"/>
    <w:rsid w:val="00691447"/>
    <w:rsid w:val="006916A8"/>
    <w:rsid w:val="00695D1D"/>
    <w:rsid w:val="006A2896"/>
    <w:rsid w:val="006A6A14"/>
    <w:rsid w:val="006B249F"/>
    <w:rsid w:val="006B384E"/>
    <w:rsid w:val="006B7BB5"/>
    <w:rsid w:val="006C23B1"/>
    <w:rsid w:val="006C358F"/>
    <w:rsid w:val="006E3C37"/>
    <w:rsid w:val="006E4A19"/>
    <w:rsid w:val="006E7F62"/>
    <w:rsid w:val="006F0F86"/>
    <w:rsid w:val="006F1466"/>
    <w:rsid w:val="006F3438"/>
    <w:rsid w:val="006F3942"/>
    <w:rsid w:val="006F6AE4"/>
    <w:rsid w:val="006F753E"/>
    <w:rsid w:val="006F7915"/>
    <w:rsid w:val="0070298A"/>
    <w:rsid w:val="00704D71"/>
    <w:rsid w:val="007074D6"/>
    <w:rsid w:val="0071466D"/>
    <w:rsid w:val="00714B16"/>
    <w:rsid w:val="00723EAB"/>
    <w:rsid w:val="007249D3"/>
    <w:rsid w:val="00725D9F"/>
    <w:rsid w:val="00725FBB"/>
    <w:rsid w:val="0073148D"/>
    <w:rsid w:val="00734661"/>
    <w:rsid w:val="00740492"/>
    <w:rsid w:val="00745A07"/>
    <w:rsid w:val="00746908"/>
    <w:rsid w:val="00750B66"/>
    <w:rsid w:val="00751101"/>
    <w:rsid w:val="00762B6F"/>
    <w:rsid w:val="007655C2"/>
    <w:rsid w:val="007707CA"/>
    <w:rsid w:val="007734CA"/>
    <w:rsid w:val="00773E62"/>
    <w:rsid w:val="007748BF"/>
    <w:rsid w:val="00775B63"/>
    <w:rsid w:val="00781189"/>
    <w:rsid w:val="0078227B"/>
    <w:rsid w:val="00794243"/>
    <w:rsid w:val="00794B7D"/>
    <w:rsid w:val="0079600D"/>
    <w:rsid w:val="00796FDF"/>
    <w:rsid w:val="007970F3"/>
    <w:rsid w:val="007A3E7B"/>
    <w:rsid w:val="007A4F3A"/>
    <w:rsid w:val="007A4F75"/>
    <w:rsid w:val="007B316C"/>
    <w:rsid w:val="007B4382"/>
    <w:rsid w:val="007B5FF9"/>
    <w:rsid w:val="007B697E"/>
    <w:rsid w:val="007B7E89"/>
    <w:rsid w:val="007C21AA"/>
    <w:rsid w:val="007D39A3"/>
    <w:rsid w:val="007D6B4D"/>
    <w:rsid w:val="007E1688"/>
    <w:rsid w:val="007E4D35"/>
    <w:rsid w:val="007E58B6"/>
    <w:rsid w:val="007F130E"/>
    <w:rsid w:val="007F6613"/>
    <w:rsid w:val="007F6A10"/>
    <w:rsid w:val="00802AD4"/>
    <w:rsid w:val="008058B4"/>
    <w:rsid w:val="00806F5B"/>
    <w:rsid w:val="00811495"/>
    <w:rsid w:val="00811FE7"/>
    <w:rsid w:val="00813623"/>
    <w:rsid w:val="00815111"/>
    <w:rsid w:val="00821F5C"/>
    <w:rsid w:val="0082228E"/>
    <w:rsid w:val="00824AE5"/>
    <w:rsid w:val="008265A6"/>
    <w:rsid w:val="00826D28"/>
    <w:rsid w:val="00831958"/>
    <w:rsid w:val="0083379F"/>
    <w:rsid w:val="008374F8"/>
    <w:rsid w:val="00840ED5"/>
    <w:rsid w:val="008430D7"/>
    <w:rsid w:val="00845AC3"/>
    <w:rsid w:val="00847EDD"/>
    <w:rsid w:val="00855866"/>
    <w:rsid w:val="00856B15"/>
    <w:rsid w:val="0086045E"/>
    <w:rsid w:val="00863367"/>
    <w:rsid w:val="008641B6"/>
    <w:rsid w:val="00873E2B"/>
    <w:rsid w:val="00882938"/>
    <w:rsid w:val="008830B1"/>
    <w:rsid w:val="00886D9E"/>
    <w:rsid w:val="008921C9"/>
    <w:rsid w:val="00892A24"/>
    <w:rsid w:val="00894F7A"/>
    <w:rsid w:val="008956D3"/>
    <w:rsid w:val="008A2C8B"/>
    <w:rsid w:val="008A322E"/>
    <w:rsid w:val="008B0C82"/>
    <w:rsid w:val="008B28F9"/>
    <w:rsid w:val="008B47D6"/>
    <w:rsid w:val="008B4D20"/>
    <w:rsid w:val="008B6730"/>
    <w:rsid w:val="008D53B2"/>
    <w:rsid w:val="008D6A50"/>
    <w:rsid w:val="008D6F10"/>
    <w:rsid w:val="008D7B36"/>
    <w:rsid w:val="008E23E6"/>
    <w:rsid w:val="008E43DE"/>
    <w:rsid w:val="008E55C9"/>
    <w:rsid w:val="008F0293"/>
    <w:rsid w:val="008F530C"/>
    <w:rsid w:val="00900518"/>
    <w:rsid w:val="00903151"/>
    <w:rsid w:val="00906C39"/>
    <w:rsid w:val="00906E24"/>
    <w:rsid w:val="00911D38"/>
    <w:rsid w:val="00914441"/>
    <w:rsid w:val="009250CA"/>
    <w:rsid w:val="00925AC6"/>
    <w:rsid w:val="00932756"/>
    <w:rsid w:val="00934B53"/>
    <w:rsid w:val="00935650"/>
    <w:rsid w:val="009377C0"/>
    <w:rsid w:val="00940995"/>
    <w:rsid w:val="0094122D"/>
    <w:rsid w:val="00943D26"/>
    <w:rsid w:val="00946A91"/>
    <w:rsid w:val="009473F6"/>
    <w:rsid w:val="009475FD"/>
    <w:rsid w:val="0095501D"/>
    <w:rsid w:val="0095658D"/>
    <w:rsid w:val="00957081"/>
    <w:rsid w:val="00960EDE"/>
    <w:rsid w:val="00961B52"/>
    <w:rsid w:val="009637C2"/>
    <w:rsid w:val="00970A84"/>
    <w:rsid w:val="009723A9"/>
    <w:rsid w:val="00975765"/>
    <w:rsid w:val="00976416"/>
    <w:rsid w:val="00981DBD"/>
    <w:rsid w:val="009847B8"/>
    <w:rsid w:val="009A0226"/>
    <w:rsid w:val="009A437A"/>
    <w:rsid w:val="009B1F01"/>
    <w:rsid w:val="009C33F9"/>
    <w:rsid w:val="009C4233"/>
    <w:rsid w:val="009C6FBE"/>
    <w:rsid w:val="009D4615"/>
    <w:rsid w:val="009D502C"/>
    <w:rsid w:val="009D5043"/>
    <w:rsid w:val="009D64CA"/>
    <w:rsid w:val="009D6620"/>
    <w:rsid w:val="009E7A1F"/>
    <w:rsid w:val="009F2A7D"/>
    <w:rsid w:val="009F3CDD"/>
    <w:rsid w:val="009F3E2C"/>
    <w:rsid w:val="00A0003C"/>
    <w:rsid w:val="00A07017"/>
    <w:rsid w:val="00A07E2E"/>
    <w:rsid w:val="00A1387C"/>
    <w:rsid w:val="00A14C0C"/>
    <w:rsid w:val="00A16375"/>
    <w:rsid w:val="00A20058"/>
    <w:rsid w:val="00A20694"/>
    <w:rsid w:val="00A240B3"/>
    <w:rsid w:val="00A25BB6"/>
    <w:rsid w:val="00A315A9"/>
    <w:rsid w:val="00A31B60"/>
    <w:rsid w:val="00A34969"/>
    <w:rsid w:val="00A377EC"/>
    <w:rsid w:val="00A41440"/>
    <w:rsid w:val="00A47F2B"/>
    <w:rsid w:val="00A53B59"/>
    <w:rsid w:val="00A54500"/>
    <w:rsid w:val="00A548C5"/>
    <w:rsid w:val="00A60562"/>
    <w:rsid w:val="00A650E6"/>
    <w:rsid w:val="00A7014F"/>
    <w:rsid w:val="00A73232"/>
    <w:rsid w:val="00A75893"/>
    <w:rsid w:val="00A76E5C"/>
    <w:rsid w:val="00A823BC"/>
    <w:rsid w:val="00A927D2"/>
    <w:rsid w:val="00A92E33"/>
    <w:rsid w:val="00A95C26"/>
    <w:rsid w:val="00AA121F"/>
    <w:rsid w:val="00AA4120"/>
    <w:rsid w:val="00AA64CE"/>
    <w:rsid w:val="00AB0ACA"/>
    <w:rsid w:val="00AB177B"/>
    <w:rsid w:val="00AB2F88"/>
    <w:rsid w:val="00AB3D25"/>
    <w:rsid w:val="00AB5B10"/>
    <w:rsid w:val="00AC1CE8"/>
    <w:rsid w:val="00AC26D1"/>
    <w:rsid w:val="00AC376A"/>
    <w:rsid w:val="00AC37FD"/>
    <w:rsid w:val="00AD0126"/>
    <w:rsid w:val="00AD5290"/>
    <w:rsid w:val="00AD5B8D"/>
    <w:rsid w:val="00AD692C"/>
    <w:rsid w:val="00AD7A67"/>
    <w:rsid w:val="00AE5C95"/>
    <w:rsid w:val="00AE7F68"/>
    <w:rsid w:val="00AF0DF7"/>
    <w:rsid w:val="00AF4F61"/>
    <w:rsid w:val="00B00922"/>
    <w:rsid w:val="00B02C64"/>
    <w:rsid w:val="00B10215"/>
    <w:rsid w:val="00B1325F"/>
    <w:rsid w:val="00B14370"/>
    <w:rsid w:val="00B16BA0"/>
    <w:rsid w:val="00B20807"/>
    <w:rsid w:val="00B246BB"/>
    <w:rsid w:val="00B2603B"/>
    <w:rsid w:val="00B30DDC"/>
    <w:rsid w:val="00B329C2"/>
    <w:rsid w:val="00B376E4"/>
    <w:rsid w:val="00B4485C"/>
    <w:rsid w:val="00B44BA1"/>
    <w:rsid w:val="00B45137"/>
    <w:rsid w:val="00B50A86"/>
    <w:rsid w:val="00B50EB1"/>
    <w:rsid w:val="00B55579"/>
    <w:rsid w:val="00B55E3B"/>
    <w:rsid w:val="00B56B99"/>
    <w:rsid w:val="00B56F11"/>
    <w:rsid w:val="00B62CFC"/>
    <w:rsid w:val="00B649C7"/>
    <w:rsid w:val="00B66547"/>
    <w:rsid w:val="00B7058E"/>
    <w:rsid w:val="00B761B3"/>
    <w:rsid w:val="00B767F5"/>
    <w:rsid w:val="00B76F1B"/>
    <w:rsid w:val="00B81BE7"/>
    <w:rsid w:val="00B8217C"/>
    <w:rsid w:val="00B85CBA"/>
    <w:rsid w:val="00B91195"/>
    <w:rsid w:val="00B93445"/>
    <w:rsid w:val="00B937B1"/>
    <w:rsid w:val="00B96695"/>
    <w:rsid w:val="00BA41CE"/>
    <w:rsid w:val="00BB14B9"/>
    <w:rsid w:val="00BB22B0"/>
    <w:rsid w:val="00BB3E74"/>
    <w:rsid w:val="00BB5C7B"/>
    <w:rsid w:val="00BC0C8D"/>
    <w:rsid w:val="00BC333B"/>
    <w:rsid w:val="00BC4747"/>
    <w:rsid w:val="00BD4709"/>
    <w:rsid w:val="00BD7846"/>
    <w:rsid w:val="00BE0EA9"/>
    <w:rsid w:val="00BE24C9"/>
    <w:rsid w:val="00BE4382"/>
    <w:rsid w:val="00BF4134"/>
    <w:rsid w:val="00BF53D5"/>
    <w:rsid w:val="00C03744"/>
    <w:rsid w:val="00C046EE"/>
    <w:rsid w:val="00C04E86"/>
    <w:rsid w:val="00C14BBA"/>
    <w:rsid w:val="00C22157"/>
    <w:rsid w:val="00C256A8"/>
    <w:rsid w:val="00C275D5"/>
    <w:rsid w:val="00C301AE"/>
    <w:rsid w:val="00C31B72"/>
    <w:rsid w:val="00C33E30"/>
    <w:rsid w:val="00C347DA"/>
    <w:rsid w:val="00C36D91"/>
    <w:rsid w:val="00C44305"/>
    <w:rsid w:val="00C45A4E"/>
    <w:rsid w:val="00C462CA"/>
    <w:rsid w:val="00C530FF"/>
    <w:rsid w:val="00C62B33"/>
    <w:rsid w:val="00C643B2"/>
    <w:rsid w:val="00C724D2"/>
    <w:rsid w:val="00C7330C"/>
    <w:rsid w:val="00C778BF"/>
    <w:rsid w:val="00C8209A"/>
    <w:rsid w:val="00C83B8D"/>
    <w:rsid w:val="00C85C32"/>
    <w:rsid w:val="00C90F4A"/>
    <w:rsid w:val="00C9208B"/>
    <w:rsid w:val="00CA211C"/>
    <w:rsid w:val="00CA4950"/>
    <w:rsid w:val="00CA4E9F"/>
    <w:rsid w:val="00CA735D"/>
    <w:rsid w:val="00CB0284"/>
    <w:rsid w:val="00CB0B18"/>
    <w:rsid w:val="00CB3C01"/>
    <w:rsid w:val="00CB6DFD"/>
    <w:rsid w:val="00CB746F"/>
    <w:rsid w:val="00CC0257"/>
    <w:rsid w:val="00CC05C2"/>
    <w:rsid w:val="00CC135D"/>
    <w:rsid w:val="00CC58D6"/>
    <w:rsid w:val="00CD2A79"/>
    <w:rsid w:val="00CD6384"/>
    <w:rsid w:val="00CE17E4"/>
    <w:rsid w:val="00CE44A3"/>
    <w:rsid w:val="00CE4C57"/>
    <w:rsid w:val="00CE6AA5"/>
    <w:rsid w:val="00CE79FD"/>
    <w:rsid w:val="00CE7BF6"/>
    <w:rsid w:val="00CF0EF8"/>
    <w:rsid w:val="00D02B43"/>
    <w:rsid w:val="00D04758"/>
    <w:rsid w:val="00D069DF"/>
    <w:rsid w:val="00D16D07"/>
    <w:rsid w:val="00D22C70"/>
    <w:rsid w:val="00D2469A"/>
    <w:rsid w:val="00D262C5"/>
    <w:rsid w:val="00D30C37"/>
    <w:rsid w:val="00D31653"/>
    <w:rsid w:val="00D32D6E"/>
    <w:rsid w:val="00D35731"/>
    <w:rsid w:val="00D373EE"/>
    <w:rsid w:val="00D3761C"/>
    <w:rsid w:val="00D47212"/>
    <w:rsid w:val="00D51783"/>
    <w:rsid w:val="00D63B98"/>
    <w:rsid w:val="00D66316"/>
    <w:rsid w:val="00D70CA8"/>
    <w:rsid w:val="00D74236"/>
    <w:rsid w:val="00D755E8"/>
    <w:rsid w:val="00D76274"/>
    <w:rsid w:val="00D77A80"/>
    <w:rsid w:val="00D80642"/>
    <w:rsid w:val="00D846CE"/>
    <w:rsid w:val="00D9519A"/>
    <w:rsid w:val="00DA37F8"/>
    <w:rsid w:val="00DA3C6C"/>
    <w:rsid w:val="00DA4528"/>
    <w:rsid w:val="00DA6ED9"/>
    <w:rsid w:val="00DC418F"/>
    <w:rsid w:val="00DC54BF"/>
    <w:rsid w:val="00DD3032"/>
    <w:rsid w:val="00DD3A1D"/>
    <w:rsid w:val="00DD3B1E"/>
    <w:rsid w:val="00DE0A4F"/>
    <w:rsid w:val="00DE3C7A"/>
    <w:rsid w:val="00DE5710"/>
    <w:rsid w:val="00DE7109"/>
    <w:rsid w:val="00DE7A1B"/>
    <w:rsid w:val="00DF5E2A"/>
    <w:rsid w:val="00DF78B3"/>
    <w:rsid w:val="00E01B7C"/>
    <w:rsid w:val="00E04FB8"/>
    <w:rsid w:val="00E0683E"/>
    <w:rsid w:val="00E10C41"/>
    <w:rsid w:val="00E11C2C"/>
    <w:rsid w:val="00E20BB6"/>
    <w:rsid w:val="00E26FF8"/>
    <w:rsid w:val="00E32F8F"/>
    <w:rsid w:val="00E369D7"/>
    <w:rsid w:val="00E37741"/>
    <w:rsid w:val="00E434B6"/>
    <w:rsid w:val="00E51273"/>
    <w:rsid w:val="00E553E6"/>
    <w:rsid w:val="00E57077"/>
    <w:rsid w:val="00E66F56"/>
    <w:rsid w:val="00E728AA"/>
    <w:rsid w:val="00E74DA5"/>
    <w:rsid w:val="00E75322"/>
    <w:rsid w:val="00E76071"/>
    <w:rsid w:val="00E77C00"/>
    <w:rsid w:val="00E85346"/>
    <w:rsid w:val="00E93C18"/>
    <w:rsid w:val="00E97F49"/>
    <w:rsid w:val="00EA2C3B"/>
    <w:rsid w:val="00EA4FCA"/>
    <w:rsid w:val="00EA5C8E"/>
    <w:rsid w:val="00EB14D4"/>
    <w:rsid w:val="00EB5108"/>
    <w:rsid w:val="00EC033B"/>
    <w:rsid w:val="00EC174D"/>
    <w:rsid w:val="00EC1C03"/>
    <w:rsid w:val="00EC2241"/>
    <w:rsid w:val="00EC36E0"/>
    <w:rsid w:val="00EC6B77"/>
    <w:rsid w:val="00EC78FA"/>
    <w:rsid w:val="00ED1F48"/>
    <w:rsid w:val="00EF4EFC"/>
    <w:rsid w:val="00F00BE2"/>
    <w:rsid w:val="00F00E27"/>
    <w:rsid w:val="00F01B49"/>
    <w:rsid w:val="00F04FF6"/>
    <w:rsid w:val="00F05B7D"/>
    <w:rsid w:val="00F14179"/>
    <w:rsid w:val="00F16CC2"/>
    <w:rsid w:val="00F177CD"/>
    <w:rsid w:val="00F20B19"/>
    <w:rsid w:val="00F22FE8"/>
    <w:rsid w:val="00F25263"/>
    <w:rsid w:val="00F2678F"/>
    <w:rsid w:val="00F34049"/>
    <w:rsid w:val="00F34C10"/>
    <w:rsid w:val="00F41D21"/>
    <w:rsid w:val="00F42579"/>
    <w:rsid w:val="00F446EF"/>
    <w:rsid w:val="00F47277"/>
    <w:rsid w:val="00F717F3"/>
    <w:rsid w:val="00F71C39"/>
    <w:rsid w:val="00F750B0"/>
    <w:rsid w:val="00F773BB"/>
    <w:rsid w:val="00F80AD3"/>
    <w:rsid w:val="00F8223D"/>
    <w:rsid w:val="00F9168C"/>
    <w:rsid w:val="00FA17C4"/>
    <w:rsid w:val="00FA4E53"/>
    <w:rsid w:val="00FB1A3E"/>
    <w:rsid w:val="00FB2010"/>
    <w:rsid w:val="00FB3EDC"/>
    <w:rsid w:val="00FB4AA5"/>
    <w:rsid w:val="00FB5A4A"/>
    <w:rsid w:val="00FB5EF4"/>
    <w:rsid w:val="00FC211A"/>
    <w:rsid w:val="00FC3E1E"/>
    <w:rsid w:val="00FC7486"/>
    <w:rsid w:val="00FD2F33"/>
    <w:rsid w:val="00FD6AC9"/>
    <w:rsid w:val="00FE0C8E"/>
    <w:rsid w:val="00FE1F35"/>
    <w:rsid w:val="00FE2C23"/>
    <w:rsid w:val="00FE6927"/>
    <w:rsid w:val="00FF75FA"/>
    <w:rsid w:val="00FF789F"/>
    <w:rsid w:val="00FF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Table Classic 3" w:uiPriority="0"/>
    <w:lsdException w:name="Table Columns 1" w:uiPriority="0"/>
    <w:lsdException w:name="Table 3D effects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Musala Normal"/>
    <w:qFormat/>
    <w:rsid w:val="00C8209A"/>
    <w:pPr>
      <w:spacing w:after="0" w:line="240" w:lineRule="auto"/>
    </w:pPr>
    <w:rPr>
      <w:rFonts w:ascii="Arial" w:eastAsia="MS Mincho" w:hAnsi="Arial" w:cs="Times New Roman"/>
      <w:sz w:val="20"/>
      <w:szCs w:val="24"/>
      <w:lang w:val="en-US"/>
    </w:rPr>
  </w:style>
  <w:style w:type="paragraph" w:styleId="Heading1">
    <w:name w:val="heading 1"/>
    <w:aliases w:val="H1,h1,H11,H12,H111,H13,H112,H14,H113,H15,H114,H16,H115,H17,H116,H18,H117,H19,H118,H110,H119,H120,H1110,Heading A,Header 1st Page,Report Title,Report Title1,Report Title2,Report Title3,Report Title4,Report title,Heading 1 M,Headline 1,Nivel1,t"/>
    <w:basedOn w:val="Normal"/>
    <w:next w:val="Normal"/>
    <w:link w:val="Heading1Char"/>
    <w:uiPriority w:val="9"/>
    <w:qFormat/>
    <w:rsid w:val="002D37DB"/>
    <w:pPr>
      <w:keepNext/>
      <w:numPr>
        <w:numId w:val="1"/>
      </w:numPr>
      <w:spacing w:before="240" w:after="240"/>
      <w:outlineLvl w:val="0"/>
    </w:pPr>
    <w:rPr>
      <w:rFonts w:eastAsia="Times New Roman"/>
      <w:kern w:val="32"/>
      <w:sz w:val="44"/>
      <w:szCs w:val="32"/>
      <w:lang w:val="bg-BG"/>
    </w:rPr>
  </w:style>
  <w:style w:type="paragraph" w:styleId="Heading2">
    <w:name w:val="heading 2"/>
    <w:aliases w:val="Musala Heading 1,H2,h2,H21,H22,H211,H23,H212,H221,H2111,H24,H213,H222,H2112,H231,H2121,H2211,H21111,H25,H26,H214,H223,H2113,H27,H215,H224,H2114,H28,H216,H225,H2115,H232,H241,H2122,H2212,H21112,H251,H2131,H2221,H21121,H261,H2141,H2231,H21131"/>
    <w:basedOn w:val="Normal"/>
    <w:next w:val="Normal"/>
    <w:link w:val="Heading2Char"/>
    <w:uiPriority w:val="9"/>
    <w:unhideWhenUsed/>
    <w:qFormat/>
    <w:rsid w:val="002D37DB"/>
    <w:pPr>
      <w:keepNext/>
      <w:numPr>
        <w:ilvl w:val="1"/>
        <w:numId w:val="1"/>
      </w:numPr>
      <w:spacing w:before="240" w:after="240"/>
      <w:outlineLvl w:val="1"/>
    </w:pPr>
    <w:rPr>
      <w:rFonts w:eastAsia="Times New Roman"/>
      <w:iCs/>
      <w:sz w:val="32"/>
      <w:szCs w:val="28"/>
      <w:lang w:val="bg-BG"/>
    </w:rPr>
  </w:style>
  <w:style w:type="paragraph" w:styleId="Heading3">
    <w:name w:val="heading 3"/>
    <w:aliases w:val="Musala Heading 2,H3,H31,H32,H311,h31,H33,H312,h32,H321,H3111,h311,H34,H313,h33,H35,H314,h34,H36,H315,h35,H322,H3112,h312,H331,H3121,h321,H341,H3131,h331,H351,H3141,h341,H37,H316,h36,H323,H3113,h313,H332,H3122,h322,H342,H3132,h332,H352,H3142"/>
    <w:basedOn w:val="Normal"/>
    <w:next w:val="Normal"/>
    <w:link w:val="Heading3Char"/>
    <w:uiPriority w:val="9"/>
    <w:unhideWhenUsed/>
    <w:qFormat/>
    <w:rsid w:val="002D37DB"/>
    <w:pPr>
      <w:keepNext/>
      <w:numPr>
        <w:ilvl w:val="2"/>
        <w:numId w:val="1"/>
      </w:numPr>
      <w:spacing w:before="240" w:after="240"/>
      <w:ind w:left="720"/>
      <w:outlineLvl w:val="2"/>
    </w:pPr>
    <w:rPr>
      <w:rFonts w:eastAsia="Times New Roman"/>
      <w:sz w:val="28"/>
      <w:szCs w:val="26"/>
      <w:lang w:val="bg-BG"/>
    </w:rPr>
  </w:style>
  <w:style w:type="paragraph" w:styleId="Heading4">
    <w:name w:val="heading 4"/>
    <w:aliases w:val="Musala Heading 3,H4 (UC)"/>
    <w:basedOn w:val="Normal"/>
    <w:next w:val="Normal"/>
    <w:link w:val="Heading4Char"/>
    <w:uiPriority w:val="9"/>
    <w:semiHidden/>
    <w:unhideWhenUsed/>
    <w:qFormat/>
    <w:rsid w:val="002D37DB"/>
    <w:pPr>
      <w:keepNext/>
      <w:numPr>
        <w:ilvl w:val="3"/>
        <w:numId w:val="1"/>
      </w:numPr>
      <w:spacing w:before="240" w:after="240"/>
      <w:outlineLvl w:val="3"/>
    </w:pPr>
    <w:rPr>
      <w:rFonts w:eastAsia="Times New Roman"/>
      <w:sz w:val="24"/>
      <w:lang w:val="bg-BG"/>
    </w:rPr>
  </w:style>
  <w:style w:type="paragraph" w:styleId="Heading5">
    <w:name w:val="heading 5"/>
    <w:aliases w:val="Musala Heading 4"/>
    <w:basedOn w:val="Normal"/>
    <w:next w:val="Normal"/>
    <w:link w:val="Heading5Char"/>
    <w:uiPriority w:val="9"/>
    <w:semiHidden/>
    <w:unhideWhenUsed/>
    <w:qFormat/>
    <w:rsid w:val="002D37DB"/>
    <w:pPr>
      <w:keepNext/>
      <w:numPr>
        <w:ilvl w:val="4"/>
        <w:numId w:val="1"/>
      </w:numPr>
      <w:spacing w:before="240" w:after="240"/>
      <w:outlineLvl w:val="4"/>
    </w:pPr>
    <w:rPr>
      <w:rFonts w:eastAsia="Times New Roman"/>
      <w:lang w:val="bg-BG"/>
    </w:rPr>
  </w:style>
  <w:style w:type="paragraph" w:styleId="Heading6">
    <w:name w:val="heading 6"/>
    <w:basedOn w:val="Heading5"/>
    <w:next w:val="IRMHeading4"/>
    <w:link w:val="Heading6Char"/>
    <w:uiPriority w:val="9"/>
    <w:semiHidden/>
    <w:unhideWhenUsed/>
    <w:qFormat/>
    <w:rsid w:val="002D37DB"/>
    <w:pPr>
      <w:spacing w:before="0" w:after="12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DB"/>
    <w:p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DB"/>
    <w:pPr>
      <w:spacing w:before="240" w:after="60"/>
      <w:outlineLvl w:val="7"/>
    </w:pPr>
    <w:rPr>
      <w:b/>
      <w:iCs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DB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H11 Char,H12 Char,H111 Char,H13 Char,H112 Char,H14 Char,H113 Char,H15 Char,H114 Char,H16 Char,H115 Char,H17 Char,H116 Char,H18 Char,H117 Char,H19 Char,H118 Char,H110 Char,H119 Char,H120 Char,H1110 Char,Heading A Char"/>
    <w:basedOn w:val="DefaultParagraphFont"/>
    <w:link w:val="Heading1"/>
    <w:uiPriority w:val="9"/>
    <w:rsid w:val="002D37DB"/>
    <w:rPr>
      <w:rFonts w:ascii="Arial" w:eastAsia="Times New Roman" w:hAnsi="Arial" w:cs="Times New Roman"/>
      <w:kern w:val="32"/>
      <w:sz w:val="44"/>
      <w:szCs w:val="32"/>
    </w:rPr>
  </w:style>
  <w:style w:type="character" w:customStyle="1" w:styleId="Heading2Char">
    <w:name w:val="Heading 2 Char"/>
    <w:aliases w:val="Musala Heading 1 Char,H2 Char,h2 Char,H21 Char,H22 Char,H211 Char,H23 Char,H212 Char,H221 Char,H2111 Char,H24 Char,H213 Char,H222 Char,H2112 Char,H231 Char,H2121 Char,H2211 Char,H21111 Char,H25 Char,H26 Char,H214 Char,H223 Char,H2113 Char"/>
    <w:basedOn w:val="DefaultParagraphFont"/>
    <w:link w:val="Heading2"/>
    <w:uiPriority w:val="9"/>
    <w:rsid w:val="002D37DB"/>
    <w:rPr>
      <w:rFonts w:ascii="Arial" w:eastAsia="Times New Roman" w:hAnsi="Arial" w:cs="Times New Roman"/>
      <w:iCs/>
      <w:sz w:val="32"/>
      <w:szCs w:val="28"/>
    </w:rPr>
  </w:style>
  <w:style w:type="character" w:customStyle="1" w:styleId="Heading3Char">
    <w:name w:val="Heading 3 Char"/>
    <w:aliases w:val="Musala Heading 2 Char,H3 Char1,H31 Char1,H32 Char1,H311 Char1,h31 Char1,H33 Char1,H312 Char1,h32 Char1,H321 Char1,H3111 Char1,h311 Char1,H34 Char1,H313 Char1,h33 Char1,H35 Char1,H314 Char1,h34 Char1,H36 Char1,H315 Char1,h35 Char1,H37 Char"/>
    <w:basedOn w:val="DefaultParagraphFont"/>
    <w:link w:val="Heading3"/>
    <w:uiPriority w:val="9"/>
    <w:rsid w:val="002D37DB"/>
    <w:rPr>
      <w:rFonts w:ascii="Arial" w:eastAsia="Times New Roman" w:hAnsi="Arial" w:cs="Times New Roman"/>
      <w:sz w:val="28"/>
      <w:szCs w:val="26"/>
    </w:rPr>
  </w:style>
  <w:style w:type="character" w:customStyle="1" w:styleId="Heading4Char">
    <w:name w:val="Heading 4 Char"/>
    <w:aliases w:val="Musala Heading 3 Char,H4 (UC) Char"/>
    <w:basedOn w:val="DefaultParagraphFont"/>
    <w:link w:val="Heading4"/>
    <w:uiPriority w:val="9"/>
    <w:semiHidden/>
    <w:rsid w:val="002D37DB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Musala Heading 4 Char"/>
    <w:basedOn w:val="DefaultParagraphFont"/>
    <w:link w:val="Heading5"/>
    <w:uiPriority w:val="9"/>
    <w:semiHidden/>
    <w:rsid w:val="002D37DB"/>
    <w:rPr>
      <w:rFonts w:ascii="Arial" w:eastAsia="Times New Roman" w:hAnsi="Arial" w:cs="Times New Roman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DB"/>
    <w:rPr>
      <w:rFonts w:ascii="Arial" w:eastAsia="Times New Roman" w:hAnsi="Arial" w:cs="Times New Roman"/>
      <w:b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DB"/>
    <w:rPr>
      <w:rFonts w:ascii="Arial" w:eastAsia="MS Mincho" w:hAnsi="Arial" w:cs="Times New Roman"/>
      <w:b/>
      <w:sz w:val="20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DB"/>
    <w:rPr>
      <w:rFonts w:ascii="Arial" w:eastAsia="MS Mincho" w:hAnsi="Arial" w:cs="Times New Roman"/>
      <w:b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DB"/>
    <w:rPr>
      <w:rFonts w:ascii="Arial" w:eastAsia="MS Mincho" w:hAnsi="Arial" w:cs="Times New Roman"/>
      <w:sz w:val="20"/>
      <w:lang w:val="en-US"/>
    </w:rPr>
  </w:style>
  <w:style w:type="character" w:styleId="Hyperlink">
    <w:name w:val="Hyperlink"/>
    <w:uiPriority w:val="99"/>
    <w:unhideWhenUsed/>
    <w:rsid w:val="002D37DB"/>
    <w:rPr>
      <w:color w:val="0000FF"/>
      <w:u w:val="single"/>
    </w:rPr>
  </w:style>
  <w:style w:type="character" w:styleId="FollowedHyperlink">
    <w:name w:val="FollowedHyperlink"/>
    <w:semiHidden/>
    <w:unhideWhenUsed/>
    <w:rsid w:val="002D37DB"/>
    <w:rPr>
      <w:color w:val="800080"/>
      <w:u w:val="single"/>
    </w:rPr>
  </w:style>
  <w:style w:type="character" w:customStyle="1" w:styleId="Heading1Char1">
    <w:name w:val="Heading 1 Char1"/>
    <w:aliases w:val="H1 Char1,h1 Char1,H11 Char1,H12 Char1,H111 Char1,H13 Char1,H112 Char1,H14 Char1,H113 Char1,H15 Char1,H114 Char1,H16 Char1,H115 Char1,H17 Char1,H116 Char1,H18 Char1,H117 Char1,H19 Char1,H118 Char1,H110 Char1,H119 Char1,H120 Char1,t Char"/>
    <w:basedOn w:val="DefaultParagraphFont"/>
    <w:uiPriority w:val="9"/>
    <w:rsid w:val="002D3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1">
    <w:name w:val="Heading 2 Char1"/>
    <w:aliases w:val="Musala Heading 1 Char1,H2 Char1,h2 Char1,H21 Char1,H22 Char1,H211 Char1,H23 Char1,H212 Char1,H221 Char1,H2111 Char1,H24 Char1,H213 Char1,H222 Char1,H2112 Char1,H231 Char1,H2121 Char1,H2211 Char1,H21111 Char1,H25 Char1,H26 Char1,H27 Char"/>
    <w:basedOn w:val="DefaultParagraphFont"/>
    <w:uiPriority w:val="9"/>
    <w:semiHidden/>
    <w:rsid w:val="002D3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1">
    <w:name w:val="Heading 3 Char1"/>
    <w:aliases w:val="Musala Heading 2 Char1,H3 Char,H31 Char,H32 Char,H311 Char,h31 Char,H33 Char,H312 Char,h32 Char,H321 Char,H3111 Char,h311 Char,H34 Char,H313 Char,h33 Char,H35 Char,H314 Char,h34 Char,H36 Char,H315 Char,h35 Char,H322 Char,H3112 Char"/>
    <w:uiPriority w:val="9"/>
    <w:semiHidden/>
    <w:locked/>
    <w:rsid w:val="002D37DB"/>
    <w:rPr>
      <w:rFonts w:ascii="Arial" w:eastAsiaTheme="majorEastAsia" w:hAnsi="Arial" w:cstheme="majorBidi" w:hint="default"/>
      <w:b/>
      <w:bCs/>
      <w:sz w:val="20"/>
      <w:szCs w:val="24"/>
    </w:rPr>
  </w:style>
  <w:style w:type="character" w:customStyle="1" w:styleId="Heading4Char1">
    <w:name w:val="Heading 4 Char1"/>
    <w:aliases w:val="Musala Heading 3 Char1,H4 (UC) Char1"/>
    <w:basedOn w:val="DefaultParagraphFont"/>
    <w:uiPriority w:val="9"/>
    <w:semiHidden/>
    <w:rsid w:val="002D37DB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en-US" w:eastAsia="en-US"/>
    </w:rPr>
  </w:style>
  <w:style w:type="character" w:customStyle="1" w:styleId="Heading5Char1">
    <w:name w:val="Heading 5 Char1"/>
    <w:aliases w:val="Musala Heading 4 Char1"/>
    <w:basedOn w:val="DefaultParagraphFont"/>
    <w:uiPriority w:val="9"/>
    <w:semiHidden/>
    <w:rsid w:val="002D37DB"/>
    <w:rPr>
      <w:rFonts w:asciiTheme="majorHAnsi" w:eastAsiaTheme="majorEastAsia" w:hAnsiTheme="majorHAnsi" w:cstheme="majorBidi"/>
      <w:color w:val="243F60" w:themeColor="accent1" w:themeShade="7F"/>
      <w:szCs w:val="24"/>
      <w:lang w:val="en-US" w:eastAsia="en-US"/>
    </w:rPr>
  </w:style>
  <w:style w:type="paragraph" w:customStyle="1" w:styleId="IRMHeading4">
    <w:name w:val="IRM Heading 4"/>
    <w:basedOn w:val="IRMHeading2"/>
    <w:link w:val="IRMHeading4Char"/>
    <w:qFormat/>
    <w:rsid w:val="002D37DB"/>
    <w:pPr>
      <w:numPr>
        <w:ilvl w:val="4"/>
      </w:numPr>
      <w:outlineLvl w:val="4"/>
    </w:pPr>
    <w:rPr>
      <w:rFonts w:eastAsia="MS Mincho" w:cs="Times New Roman"/>
    </w:rPr>
  </w:style>
  <w:style w:type="character" w:styleId="Strong">
    <w:name w:val="Strong"/>
    <w:uiPriority w:val="99"/>
    <w:qFormat/>
    <w:rsid w:val="002D37DB"/>
    <w:rPr>
      <w:rFonts w:ascii="Times New Roman" w:hAnsi="Times New Roman" w:cs="Times New Roman" w:hint="default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2D37DB"/>
    <w:pPr>
      <w:tabs>
        <w:tab w:val="right" w:leader="dot" w:pos="10198"/>
      </w:tabs>
      <w:spacing w:before="120" w:after="120"/>
    </w:pPr>
    <w:rPr>
      <w:rFonts w:cs="Calibri"/>
      <w:b/>
      <w:bCs/>
      <w:caps/>
      <w:sz w:val="24"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D37DB"/>
    <w:rPr>
      <w:rFonts w:cs="Calibri"/>
      <w:b/>
      <w:smallCaps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D37DB"/>
    <w:pPr>
      <w:ind w:left="400"/>
    </w:pPr>
    <w:rPr>
      <w:rFonts w:cs="Calibri"/>
      <w:iCs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D37DB"/>
    <w:pPr>
      <w:tabs>
        <w:tab w:val="left" w:pos="1400"/>
        <w:tab w:val="right" w:leader="dot" w:pos="10198"/>
      </w:tabs>
      <w:ind w:left="1418" w:hanging="818"/>
    </w:pPr>
    <w:rPr>
      <w:rFonts w:cs="Calibri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D37DB"/>
    <w:pPr>
      <w:ind w:left="800"/>
    </w:pPr>
    <w:rPr>
      <w:rFonts w:cs="Calibri"/>
      <w:sz w:val="16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D37DB"/>
    <w:pPr>
      <w:ind w:left="100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D37DB"/>
    <w:pPr>
      <w:ind w:left="120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D37DB"/>
    <w:pPr>
      <w:ind w:left="140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D37DB"/>
    <w:pPr>
      <w:ind w:left="1600"/>
    </w:pPr>
    <w:rPr>
      <w:rFonts w:ascii="Calibri" w:hAnsi="Calibri" w:cs="Calibr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D37D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37DB"/>
    <w:rPr>
      <w:rFonts w:ascii="Arial" w:eastAsia="MS Mincho" w:hAnsi="Arial" w:cs="Times New Roman"/>
      <w:sz w:val="20"/>
      <w:szCs w:val="20"/>
      <w:lang w:val="en-US"/>
    </w:rPr>
  </w:style>
  <w:style w:type="character" w:customStyle="1" w:styleId="HeaderChar">
    <w:name w:val="Header Char"/>
    <w:aliases w:val="Musala Header Char"/>
    <w:basedOn w:val="DefaultParagraphFont"/>
    <w:link w:val="Header"/>
    <w:uiPriority w:val="99"/>
    <w:locked/>
    <w:rsid w:val="002D37DB"/>
    <w:rPr>
      <w:rFonts w:ascii="Arial" w:hAnsi="Arial" w:cs="Arial"/>
      <w:sz w:val="16"/>
      <w:szCs w:val="24"/>
      <w:lang w:val="en-US"/>
    </w:rPr>
  </w:style>
  <w:style w:type="paragraph" w:styleId="Header">
    <w:name w:val="header"/>
    <w:aliases w:val="Musala Header"/>
    <w:basedOn w:val="Normal"/>
    <w:link w:val="HeaderChar"/>
    <w:uiPriority w:val="99"/>
    <w:unhideWhenUsed/>
    <w:rsid w:val="002D37DB"/>
    <w:pPr>
      <w:pBdr>
        <w:bottom w:val="single" w:sz="24" w:space="1" w:color="auto"/>
      </w:pBdr>
      <w:tabs>
        <w:tab w:val="center" w:pos="4320"/>
        <w:tab w:val="right" w:pos="8640"/>
      </w:tabs>
    </w:pPr>
    <w:rPr>
      <w:rFonts w:eastAsiaTheme="minorHAnsi" w:cs="Arial"/>
      <w:sz w:val="16"/>
    </w:rPr>
  </w:style>
  <w:style w:type="character" w:customStyle="1" w:styleId="HeaderChar1">
    <w:name w:val="Header Char1"/>
    <w:aliases w:val="Musala Header Char1"/>
    <w:basedOn w:val="DefaultParagraphFont"/>
    <w:uiPriority w:val="99"/>
    <w:semiHidden/>
    <w:rsid w:val="002D37DB"/>
    <w:rPr>
      <w:rFonts w:ascii="Arial" w:eastAsia="MS Mincho" w:hAnsi="Arial" w:cs="Times New Roman"/>
      <w:sz w:val="20"/>
      <w:szCs w:val="24"/>
      <w:lang w:val="en-US"/>
    </w:rPr>
  </w:style>
  <w:style w:type="character" w:customStyle="1" w:styleId="FooterChar">
    <w:name w:val="Footer Char"/>
    <w:aliases w:val="Musala Footer Char"/>
    <w:basedOn w:val="DefaultParagraphFont"/>
    <w:link w:val="Footer"/>
    <w:uiPriority w:val="99"/>
    <w:locked/>
    <w:rsid w:val="002D37DB"/>
    <w:rPr>
      <w:rFonts w:ascii="Arial" w:hAnsi="Arial" w:cs="Arial"/>
      <w:sz w:val="16"/>
      <w:szCs w:val="24"/>
    </w:rPr>
  </w:style>
  <w:style w:type="paragraph" w:styleId="Footer">
    <w:name w:val="footer"/>
    <w:aliases w:val="Musala Footer"/>
    <w:basedOn w:val="Normal"/>
    <w:link w:val="FooterChar"/>
    <w:uiPriority w:val="99"/>
    <w:unhideWhenUsed/>
    <w:rsid w:val="002D37DB"/>
    <w:pPr>
      <w:tabs>
        <w:tab w:val="center" w:pos="4320"/>
        <w:tab w:val="right" w:pos="8640"/>
      </w:tabs>
    </w:pPr>
    <w:rPr>
      <w:rFonts w:eastAsiaTheme="minorHAnsi" w:cs="Arial"/>
      <w:sz w:val="16"/>
      <w:lang w:val="bg-BG"/>
    </w:rPr>
  </w:style>
  <w:style w:type="character" w:customStyle="1" w:styleId="FooterChar1">
    <w:name w:val="Footer Char1"/>
    <w:aliases w:val="Musala Footer Char1"/>
    <w:basedOn w:val="DefaultParagraphFont"/>
    <w:uiPriority w:val="99"/>
    <w:semiHidden/>
    <w:rsid w:val="002D37DB"/>
    <w:rPr>
      <w:rFonts w:ascii="Arial" w:eastAsia="MS Mincho" w:hAnsi="Arial" w:cs="Times New Roman"/>
      <w:sz w:val="20"/>
      <w:szCs w:val="24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DB"/>
    <w:pPr>
      <w:spacing w:after="200"/>
    </w:pPr>
    <w:rPr>
      <w:i/>
      <w:iCs/>
      <w:color w:val="1F497D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37DB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D37DB"/>
    <w:rPr>
      <w:rFonts w:ascii="Arial" w:eastAsia="MS Mincho" w:hAnsi="Arial" w:cs="Times New Roman"/>
      <w:sz w:val="20"/>
      <w:szCs w:val="20"/>
      <w:lang w:val="en-US"/>
    </w:rPr>
  </w:style>
  <w:style w:type="paragraph" w:styleId="Subtitle">
    <w:name w:val="Subtitle"/>
    <w:basedOn w:val="Normal"/>
    <w:link w:val="SubtitleChar"/>
    <w:uiPriority w:val="11"/>
    <w:qFormat/>
    <w:rsid w:val="002D37DB"/>
    <w:pPr>
      <w:snapToGrid w:val="0"/>
      <w:spacing w:line="240" w:lineRule="atLeast"/>
    </w:pPr>
    <w:rPr>
      <w:rFonts w:ascii="Times New Roman" w:hAnsi="Times New Roman"/>
      <w:color w:val="FF0000"/>
      <w:szCs w:val="20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2D37DB"/>
    <w:rPr>
      <w:rFonts w:ascii="Times New Roman" w:eastAsia="MS Mincho" w:hAnsi="Times New Roman" w:cs="Times New Roman"/>
      <w:color w:val="FF0000"/>
      <w:sz w:val="20"/>
      <w:szCs w:val="20"/>
      <w:u w:val="single"/>
      <w:lang w:val="en-US"/>
    </w:rPr>
  </w:style>
  <w:style w:type="paragraph" w:styleId="Title">
    <w:name w:val="Title"/>
    <w:basedOn w:val="Normal"/>
    <w:next w:val="Subtitle"/>
    <w:link w:val="TitleChar"/>
    <w:uiPriority w:val="10"/>
    <w:qFormat/>
    <w:rsid w:val="002D37D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D37DB"/>
    <w:rPr>
      <w:rFonts w:ascii="Arial" w:eastAsia="MS Mincho" w:hAnsi="Arial" w:cs="Times New Roman"/>
      <w:b/>
      <w:sz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D37DB"/>
    <w:pPr>
      <w:keepLines/>
      <w:widowControl w:val="0"/>
      <w:spacing w:after="120" w:line="240" w:lineRule="atLeast"/>
      <w:ind w:left="720"/>
    </w:pPr>
    <w:rPr>
      <w:rFonts w:ascii="Times New Roman" w:eastAsia="SimSu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D37DB"/>
    <w:rPr>
      <w:rFonts w:ascii="Times New Roman" w:eastAsia="SimSun" w:hAnsi="Times New Roman" w:cs="Times New Roman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D37DB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37DB"/>
    <w:rPr>
      <w:rFonts w:ascii="Tahoma" w:eastAsia="MS Mincho" w:hAnsi="Tahoma" w:cs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7DB"/>
    <w:rPr>
      <w:rFonts w:ascii="Arial" w:eastAsia="MS Mincho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7D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7DB"/>
    <w:rPr>
      <w:rFonts w:ascii="Tahoma" w:eastAsia="MS Mincho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2D37DB"/>
    <w:pPr>
      <w:spacing w:after="0" w:line="240" w:lineRule="auto"/>
    </w:pPr>
    <w:rPr>
      <w:rFonts w:ascii="Arial" w:eastAsia="MS Mincho" w:hAnsi="Arial" w:cs="Times New Roman"/>
      <w:sz w:val="20"/>
      <w:szCs w:val="24"/>
      <w:lang w:val="en-US"/>
    </w:rPr>
  </w:style>
  <w:style w:type="paragraph" w:styleId="Revision">
    <w:name w:val="Revision"/>
    <w:uiPriority w:val="99"/>
    <w:semiHidden/>
    <w:rsid w:val="002D37DB"/>
    <w:pPr>
      <w:spacing w:after="0" w:line="240" w:lineRule="auto"/>
    </w:pPr>
    <w:rPr>
      <w:rFonts w:ascii="Arial" w:eastAsia="MS Mincho" w:hAnsi="Arial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2D37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DB"/>
    <w:rPr>
      <w:rFonts w:eastAsia="Times New Roman"/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2D37DB"/>
    <w:rPr>
      <w:rFonts w:ascii="Arial" w:eastAsia="Times New Roman" w:hAnsi="Arial" w:cs="Times New Roman"/>
      <w:i/>
      <w:iCs/>
      <w:color w:val="000000"/>
      <w:sz w:val="20"/>
      <w:szCs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DB"/>
    <w:pPr>
      <w:keepLines/>
      <w:spacing w:before="480" w:after="0" w:line="276" w:lineRule="auto"/>
      <w:outlineLvl w:val="9"/>
    </w:pPr>
    <w:rPr>
      <w:rFonts w:ascii="Cambria" w:eastAsia="MS Mincho" w:hAnsi="Cambria"/>
      <w:b/>
      <w:bCs/>
      <w:color w:val="365F91"/>
      <w:kern w:val="0"/>
      <w:sz w:val="28"/>
      <w:szCs w:val="28"/>
    </w:rPr>
  </w:style>
  <w:style w:type="paragraph" w:customStyle="1" w:styleId="Project">
    <w:name w:val="Project"/>
    <w:basedOn w:val="Normal"/>
    <w:uiPriority w:val="99"/>
    <w:rsid w:val="002D37DB"/>
    <w:pPr>
      <w:ind w:left="2593"/>
    </w:pPr>
    <w:rPr>
      <w:b/>
      <w:sz w:val="16"/>
    </w:rPr>
  </w:style>
  <w:style w:type="paragraph" w:customStyle="1" w:styleId="Version">
    <w:name w:val="Version"/>
    <w:basedOn w:val="Header"/>
    <w:autoRedefine/>
    <w:uiPriority w:val="99"/>
    <w:rsid w:val="002D37DB"/>
    <w:pPr>
      <w:pBdr>
        <w:bottom w:val="none" w:sz="0" w:space="0" w:color="auto"/>
      </w:pBdr>
    </w:pPr>
    <w:rPr>
      <w:b/>
      <w:noProof/>
      <w:color w:val="000000"/>
    </w:rPr>
  </w:style>
  <w:style w:type="paragraph" w:customStyle="1" w:styleId="BodyText1">
    <w:name w:val="Body Text1"/>
    <w:uiPriority w:val="99"/>
    <w:rsid w:val="002D37DB"/>
    <w:pPr>
      <w:keepLines/>
      <w:spacing w:after="120" w:line="220" w:lineRule="atLeast"/>
    </w:pPr>
    <w:rPr>
      <w:rFonts w:ascii="Times New Roman" w:eastAsia="MS Mincho" w:hAnsi="Times New Roman" w:cs="Times New Roman"/>
      <w:sz w:val="20"/>
      <w:szCs w:val="20"/>
      <w:lang w:val="en-GB"/>
    </w:rPr>
  </w:style>
  <w:style w:type="paragraph" w:customStyle="1" w:styleId="s4">
    <w:name w:val="s4"/>
    <w:basedOn w:val="Normal"/>
    <w:uiPriority w:val="99"/>
    <w:rsid w:val="002D37DB"/>
    <w:pPr>
      <w:ind w:left="1440"/>
    </w:pPr>
    <w:rPr>
      <w:rFonts w:ascii="Times New Roman" w:hAnsi="Times New Roman"/>
      <w:szCs w:val="20"/>
    </w:rPr>
  </w:style>
  <w:style w:type="paragraph" w:customStyle="1" w:styleId="toc20">
    <w:name w:val="toc2"/>
    <w:basedOn w:val="Normal"/>
    <w:uiPriority w:val="99"/>
    <w:rsid w:val="002D37DB"/>
    <w:pPr>
      <w:ind w:left="720"/>
    </w:pPr>
    <w:rPr>
      <w:rFonts w:ascii="Times New Roman" w:hAnsi="Times New Roman"/>
      <w:b/>
      <w:szCs w:val="20"/>
    </w:rPr>
  </w:style>
  <w:style w:type="paragraph" w:customStyle="1" w:styleId="s5">
    <w:name w:val="s5"/>
    <w:basedOn w:val="s4"/>
    <w:uiPriority w:val="99"/>
    <w:rsid w:val="002D37DB"/>
    <w:pPr>
      <w:ind w:left="1800"/>
    </w:pPr>
  </w:style>
  <w:style w:type="paragraph" w:customStyle="1" w:styleId="i5">
    <w:name w:val="i5"/>
    <w:basedOn w:val="Normal"/>
    <w:uiPriority w:val="99"/>
    <w:rsid w:val="002D37DB"/>
    <w:pPr>
      <w:ind w:left="2160" w:hanging="360"/>
    </w:pPr>
    <w:rPr>
      <w:rFonts w:ascii="Times New Roman" w:hAnsi="Times New Roman"/>
      <w:szCs w:val="20"/>
    </w:rPr>
  </w:style>
  <w:style w:type="paragraph" w:customStyle="1" w:styleId="StyleHeading118pt1">
    <w:name w:val="Style Heading 1 + 18 pt1"/>
    <w:basedOn w:val="Heading1"/>
    <w:uiPriority w:val="99"/>
    <w:rsid w:val="002D37DB"/>
    <w:pPr>
      <w:numPr>
        <w:numId w:val="2"/>
      </w:numPr>
    </w:pPr>
    <w:rPr>
      <w:rFonts w:eastAsia="MS Mincho"/>
      <w:b/>
      <w:bCs/>
      <w:sz w:val="36"/>
    </w:rPr>
  </w:style>
  <w:style w:type="paragraph" w:customStyle="1" w:styleId="level2bullet">
    <w:name w:val="level 2 bullet"/>
    <w:basedOn w:val="Normal"/>
    <w:uiPriority w:val="99"/>
    <w:rsid w:val="002D37DB"/>
    <w:pPr>
      <w:tabs>
        <w:tab w:val="left" w:pos="720"/>
        <w:tab w:val="left" w:pos="5760"/>
      </w:tabs>
      <w:ind w:left="576" w:right="720" w:hanging="288"/>
    </w:pPr>
    <w:rPr>
      <w:rFonts w:ascii="Times New Roman" w:hAnsi="Times New Roman"/>
      <w:color w:val="000000"/>
      <w:sz w:val="24"/>
      <w:szCs w:val="20"/>
    </w:rPr>
  </w:style>
  <w:style w:type="paragraph" w:customStyle="1" w:styleId="MusalaBulletLineSpacingStyle">
    <w:name w:val="Musala Bullet Line Spacing Style"/>
    <w:basedOn w:val="Normal"/>
    <w:uiPriority w:val="99"/>
    <w:qFormat/>
    <w:rsid w:val="002D37DB"/>
    <w:pPr>
      <w:spacing w:line="360" w:lineRule="auto"/>
    </w:pPr>
  </w:style>
  <w:style w:type="paragraph" w:customStyle="1" w:styleId="MusalaCode">
    <w:name w:val="Musala Code"/>
    <w:basedOn w:val="Normal"/>
    <w:uiPriority w:val="99"/>
    <w:qFormat/>
    <w:rsid w:val="002D37DB"/>
    <w:rPr>
      <w:rFonts w:ascii="Courier New" w:hAnsi="Courier New" w:cs="Courier New"/>
      <w:color w:val="17365D"/>
    </w:rPr>
  </w:style>
  <w:style w:type="paragraph" w:customStyle="1" w:styleId="MusalaCodeSnippet">
    <w:name w:val="Musala Code Snippet"/>
    <w:basedOn w:val="Normal"/>
    <w:uiPriority w:val="99"/>
    <w:qFormat/>
    <w:rsid w:val="002D37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99CCFF"/>
    </w:pPr>
    <w:rPr>
      <w:rFonts w:ascii="Courier New" w:hAnsi="Courier New"/>
      <w:noProof/>
    </w:rPr>
  </w:style>
  <w:style w:type="paragraph" w:customStyle="1" w:styleId="MusalaProprietaryNoticeStyle">
    <w:name w:val="Musala Proprietary Notice Style"/>
    <w:basedOn w:val="Normal"/>
    <w:uiPriority w:val="99"/>
    <w:rsid w:val="002D37DB"/>
    <w:pPr>
      <w:ind w:left="1418" w:right="1418"/>
      <w:jc w:val="center"/>
    </w:pPr>
    <w:rPr>
      <w:sz w:val="16"/>
    </w:rPr>
  </w:style>
  <w:style w:type="paragraph" w:customStyle="1" w:styleId="MusalaSecondLevelBulletedStyle">
    <w:name w:val="Musala Second Level Bulleted Style"/>
    <w:basedOn w:val="Normal"/>
    <w:uiPriority w:val="99"/>
    <w:qFormat/>
    <w:rsid w:val="002D37DB"/>
    <w:pPr>
      <w:numPr>
        <w:numId w:val="3"/>
      </w:numPr>
    </w:pPr>
  </w:style>
  <w:style w:type="paragraph" w:customStyle="1" w:styleId="MusalaTitleStyle">
    <w:name w:val="Musala Title Style"/>
    <w:basedOn w:val="Normal"/>
    <w:uiPriority w:val="99"/>
    <w:qFormat/>
    <w:rsid w:val="002D37DB"/>
    <w:pPr>
      <w:jc w:val="center"/>
    </w:pPr>
    <w:rPr>
      <w:b/>
      <w:color w:val="333399"/>
      <w:sz w:val="56"/>
    </w:rPr>
  </w:style>
  <w:style w:type="paragraph" w:customStyle="1" w:styleId="MusalaSubtitleStyle">
    <w:name w:val="Musala Subtitle Style"/>
    <w:basedOn w:val="MusalaTitleStyle"/>
    <w:qFormat/>
    <w:rsid w:val="002D37DB"/>
    <w:rPr>
      <w:bCs/>
      <w:sz w:val="48"/>
    </w:rPr>
  </w:style>
  <w:style w:type="paragraph" w:customStyle="1" w:styleId="Paragraphspacing6pt">
    <w:name w:val="Paragraph spacing:  6 pt"/>
    <w:basedOn w:val="Normal"/>
    <w:rsid w:val="002D37DB"/>
    <w:pPr>
      <w:spacing w:before="120" w:after="120"/>
    </w:pPr>
    <w:rPr>
      <w:szCs w:val="20"/>
    </w:rPr>
  </w:style>
  <w:style w:type="paragraph" w:customStyle="1" w:styleId="Bulets">
    <w:name w:val="Bulets"/>
    <w:basedOn w:val="Normal"/>
    <w:rsid w:val="002D37DB"/>
    <w:pPr>
      <w:numPr>
        <w:numId w:val="4"/>
      </w:numPr>
      <w:spacing w:before="120"/>
      <w:jc w:val="both"/>
    </w:pPr>
    <w:rPr>
      <w:sz w:val="24"/>
      <w:szCs w:val="20"/>
    </w:rPr>
  </w:style>
  <w:style w:type="paragraph" w:customStyle="1" w:styleId="FreeForm">
    <w:name w:val="Free Form"/>
    <w:rsid w:val="002D37D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en-US" w:eastAsia="bg-BG"/>
    </w:rPr>
  </w:style>
  <w:style w:type="paragraph" w:customStyle="1" w:styleId="Heading21">
    <w:name w:val="Heading 21"/>
    <w:next w:val="Normal"/>
    <w:rsid w:val="002D37DB"/>
    <w:pPr>
      <w:keepNext/>
      <w:keepLines/>
      <w:spacing w:before="200" w:after="0"/>
      <w:outlineLvl w:val="1"/>
    </w:pPr>
    <w:rPr>
      <w:rFonts w:ascii="Lucida Grande" w:eastAsia="ヒラギノ角ゴ Pro W3" w:hAnsi="Lucida Grande" w:cs="Times New Roman"/>
      <w:b/>
      <w:color w:val="134392"/>
      <w:sz w:val="26"/>
      <w:szCs w:val="20"/>
      <w:lang w:val="en-US" w:eastAsia="bg-BG"/>
    </w:rPr>
  </w:style>
  <w:style w:type="paragraph" w:customStyle="1" w:styleId="BodyText2">
    <w:name w:val="Body Text2"/>
    <w:rsid w:val="002D37DB"/>
    <w:pPr>
      <w:keepLines/>
      <w:spacing w:after="120" w:line="220" w:lineRule="atLeast"/>
    </w:pPr>
    <w:rPr>
      <w:rFonts w:ascii="Times New Roman" w:eastAsia="MS Mincho" w:hAnsi="Times New Roman" w:cs="Times New Roman"/>
      <w:sz w:val="20"/>
      <w:szCs w:val="20"/>
      <w:lang w:val="en-GB"/>
    </w:rPr>
  </w:style>
  <w:style w:type="paragraph" w:customStyle="1" w:styleId="Figures">
    <w:name w:val="Figures"/>
    <w:basedOn w:val="Normal"/>
    <w:qFormat/>
    <w:rsid w:val="002D37DB"/>
    <w:pPr>
      <w:jc w:val="center"/>
    </w:pPr>
    <w:rPr>
      <w:b/>
      <w:i/>
      <w:color w:val="1F497D"/>
      <w:sz w:val="24"/>
      <w:lang w:val="bg-BG"/>
    </w:rPr>
  </w:style>
  <w:style w:type="paragraph" w:customStyle="1" w:styleId="Heading211">
    <w:name w:val="Heading 211"/>
    <w:next w:val="Normal"/>
    <w:rsid w:val="002D37DB"/>
    <w:pPr>
      <w:keepNext/>
      <w:keepLines/>
      <w:spacing w:before="200" w:after="0"/>
      <w:outlineLvl w:val="1"/>
    </w:pPr>
    <w:rPr>
      <w:rFonts w:ascii="Lucida Grande" w:eastAsia="ヒラギノ角ゴ Pro W3" w:hAnsi="Lucida Grande" w:cs="Times New Roman"/>
      <w:b/>
      <w:color w:val="134392"/>
      <w:sz w:val="26"/>
      <w:szCs w:val="20"/>
      <w:lang w:val="en-US" w:eastAsia="bg-BG"/>
    </w:rPr>
  </w:style>
  <w:style w:type="paragraph" w:customStyle="1" w:styleId="MusalaBolded">
    <w:name w:val="Musala Bolded"/>
    <w:basedOn w:val="Normal"/>
    <w:qFormat/>
    <w:rsid w:val="002D37DB"/>
    <w:rPr>
      <w:b/>
      <w:lang w:val="bg-BG"/>
    </w:rPr>
  </w:style>
  <w:style w:type="character" w:customStyle="1" w:styleId="IRMHeading2Char">
    <w:name w:val="IRM Heading 2 Char"/>
    <w:basedOn w:val="DefaultParagraphFont"/>
    <w:link w:val="IRMHeading2"/>
    <w:locked/>
    <w:rsid w:val="002D37DB"/>
    <w:rPr>
      <w:rFonts w:ascii="Arial" w:hAnsi="Arial" w:cs="Arial"/>
      <w:b/>
      <w:bCs/>
      <w:iCs/>
      <w:sz w:val="28"/>
      <w:szCs w:val="28"/>
    </w:rPr>
  </w:style>
  <w:style w:type="paragraph" w:customStyle="1" w:styleId="IRMHeading2">
    <w:name w:val="IRM Heading 2"/>
    <w:basedOn w:val="Heading2"/>
    <w:link w:val="IRMHeading2Char"/>
    <w:qFormat/>
    <w:rsid w:val="002D37DB"/>
    <w:pPr>
      <w:numPr>
        <w:ilvl w:val="2"/>
        <w:numId w:val="5"/>
      </w:numPr>
      <w:tabs>
        <w:tab w:val="left" w:pos="993"/>
      </w:tabs>
      <w:outlineLvl w:val="2"/>
    </w:pPr>
    <w:rPr>
      <w:rFonts w:eastAsiaTheme="minorHAnsi" w:cs="Arial"/>
      <w:b/>
      <w:bCs/>
      <w:sz w:val="28"/>
    </w:rPr>
  </w:style>
  <w:style w:type="character" w:customStyle="1" w:styleId="IRMHeading1Char">
    <w:name w:val="IRM Heading 1 Char"/>
    <w:basedOn w:val="DefaultParagraphFont"/>
    <w:link w:val="IRMHeading1"/>
    <w:locked/>
    <w:rsid w:val="002D37DB"/>
    <w:rPr>
      <w:rFonts w:ascii="Arial" w:hAnsi="Arial" w:cs="Arial"/>
      <w:b/>
      <w:bCs/>
      <w:iCs/>
      <w:sz w:val="32"/>
      <w:szCs w:val="28"/>
    </w:rPr>
  </w:style>
  <w:style w:type="paragraph" w:customStyle="1" w:styleId="IRMHeading1">
    <w:name w:val="IRM Heading 1"/>
    <w:basedOn w:val="Heading2"/>
    <w:next w:val="Normal"/>
    <w:link w:val="IRMHeading1Char"/>
    <w:qFormat/>
    <w:rsid w:val="002D37DB"/>
    <w:pPr>
      <w:numPr>
        <w:numId w:val="5"/>
      </w:numPr>
    </w:pPr>
    <w:rPr>
      <w:rFonts w:eastAsiaTheme="minorHAnsi" w:cs="Arial"/>
      <w:b/>
      <w:bCs/>
    </w:rPr>
  </w:style>
  <w:style w:type="character" w:customStyle="1" w:styleId="IRMHeading3Char">
    <w:name w:val="IRM Heading 3 Char"/>
    <w:basedOn w:val="IRMHeading2Char"/>
    <w:link w:val="IRMHeading3"/>
    <w:locked/>
    <w:rsid w:val="002D37DB"/>
    <w:rPr>
      <w:rFonts w:ascii="Arial" w:hAnsi="Arial" w:cs="Arial"/>
      <w:b/>
      <w:bCs/>
      <w:iCs/>
      <w:sz w:val="24"/>
      <w:szCs w:val="24"/>
      <w:lang w:val="en-US"/>
    </w:rPr>
  </w:style>
  <w:style w:type="paragraph" w:customStyle="1" w:styleId="IRMHeading3">
    <w:name w:val="IRM Heading 3"/>
    <w:basedOn w:val="IRMHeading2"/>
    <w:link w:val="IRMHeading3Char"/>
    <w:qFormat/>
    <w:rsid w:val="002D37DB"/>
    <w:pPr>
      <w:numPr>
        <w:ilvl w:val="3"/>
      </w:numPr>
      <w:outlineLvl w:val="3"/>
    </w:pPr>
    <w:rPr>
      <w:sz w:val="24"/>
      <w:szCs w:val="24"/>
      <w:lang w:val="en-US"/>
    </w:rPr>
  </w:style>
  <w:style w:type="character" w:customStyle="1" w:styleId="IRMHeading4Char">
    <w:name w:val="IRM Heading 4 Char"/>
    <w:basedOn w:val="IRMHeading2Char"/>
    <w:link w:val="IRMHeading4"/>
    <w:locked/>
    <w:rsid w:val="002D37DB"/>
    <w:rPr>
      <w:rFonts w:ascii="Arial" w:eastAsia="MS Mincho" w:hAnsi="Arial" w:cs="Times New Roman"/>
      <w:b/>
      <w:bCs/>
      <w:iCs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2D37DB"/>
    <w:rPr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2D37DB"/>
    <w:rPr>
      <w:vertAlign w:val="superscript"/>
    </w:rPr>
  </w:style>
  <w:style w:type="character" w:styleId="SubtleEmphasis">
    <w:name w:val="Subtle Emphasis"/>
    <w:uiPriority w:val="19"/>
    <w:qFormat/>
    <w:rsid w:val="002D37DB"/>
    <w:rPr>
      <w:i/>
      <w:iCs/>
      <w:color w:val="808080"/>
    </w:rPr>
  </w:style>
  <w:style w:type="character" w:customStyle="1" w:styleId="ProjectChar">
    <w:name w:val="Project Char"/>
    <w:uiPriority w:val="99"/>
    <w:rsid w:val="002D37DB"/>
    <w:rPr>
      <w:rFonts w:ascii="Arial" w:hAnsi="Arial" w:cs="Arial" w:hint="default"/>
      <w:b/>
      <w:bCs w:val="0"/>
      <w:sz w:val="16"/>
      <w:szCs w:val="24"/>
      <w:lang w:val="en-US" w:eastAsia="en-US" w:bidi="ar-SA"/>
    </w:rPr>
  </w:style>
  <w:style w:type="character" w:customStyle="1" w:styleId="VersionChar">
    <w:name w:val="Version Char"/>
    <w:uiPriority w:val="99"/>
    <w:rsid w:val="002D37DB"/>
    <w:rPr>
      <w:rFonts w:ascii="Arial" w:hAnsi="Arial" w:cs="Arial" w:hint="default"/>
      <w:b/>
      <w:bCs w:val="0"/>
      <w:noProof/>
      <w:color w:val="000000"/>
      <w:sz w:val="16"/>
      <w:szCs w:val="24"/>
      <w:lang w:val="en-US" w:eastAsia="en-US" w:bidi="ar-SA"/>
    </w:rPr>
  </w:style>
  <w:style w:type="character" w:customStyle="1" w:styleId="MusalaHeaderStyle">
    <w:name w:val="Musala Header Style"/>
    <w:qFormat/>
    <w:rsid w:val="002D37DB"/>
    <w:rPr>
      <w:b/>
      <w:bCs/>
      <w:sz w:val="36"/>
    </w:rPr>
  </w:style>
  <w:style w:type="character" w:customStyle="1" w:styleId="shorttext">
    <w:name w:val="short_text"/>
    <w:uiPriority w:val="99"/>
    <w:rsid w:val="002D37DB"/>
    <w:rPr>
      <w:rFonts w:ascii="Times New Roman" w:hAnsi="Times New Roman" w:cs="Times New Roman" w:hint="default"/>
    </w:rPr>
  </w:style>
  <w:style w:type="character" w:customStyle="1" w:styleId="hps">
    <w:name w:val="hps"/>
    <w:basedOn w:val="DefaultParagraphFont"/>
    <w:rsid w:val="002D37DB"/>
  </w:style>
  <w:style w:type="character" w:customStyle="1" w:styleId="Normal1">
    <w:name w:val="Normal1"/>
    <w:basedOn w:val="DefaultParagraphFont"/>
    <w:rsid w:val="002D37DB"/>
  </w:style>
  <w:style w:type="character" w:customStyle="1" w:styleId="tt">
    <w:name w:val="tt"/>
    <w:basedOn w:val="DefaultParagraphFont"/>
    <w:rsid w:val="002D37DB"/>
  </w:style>
  <w:style w:type="table" w:styleId="TableClassic3">
    <w:name w:val="Table Classic 3"/>
    <w:basedOn w:val="TableNormal"/>
    <w:semiHidden/>
    <w:unhideWhenUsed/>
    <w:rsid w:val="002D37DB"/>
    <w:pPr>
      <w:spacing w:after="0" w:line="240" w:lineRule="auto"/>
    </w:pPr>
    <w:rPr>
      <w:rFonts w:ascii="Times New Roman" w:eastAsia="MS Mincho" w:hAnsi="Times New Roman" w:cs="Times New Roman"/>
      <w:color w:val="000080"/>
      <w:sz w:val="20"/>
      <w:szCs w:val="20"/>
      <w:lang w:eastAsia="bg-BG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unhideWhenUsed/>
    <w:rsid w:val="002D37DB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eastAsia="bg-BG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semiHidden/>
    <w:unhideWhenUsed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D37DB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bg-BG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">
    <w:name w:val="Table Grid"/>
    <w:aliases w:val="OUTPUT"/>
    <w:basedOn w:val="TableNormal"/>
    <w:rsid w:val="002D37DB"/>
    <w:pPr>
      <w:spacing w:after="0" w:line="240" w:lineRule="auto"/>
    </w:pPr>
    <w:rPr>
      <w:rFonts w:ascii="Arial" w:eastAsia="MS Mincho" w:hAnsi="Arial" w:cs="Times New Roman"/>
      <w:sz w:val="20"/>
      <w:szCs w:val="20"/>
      <w:lang w:eastAsia="bg-BG"/>
    </w:rPr>
    <w:tblPr>
      <w:tblStyleRow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1" w:afterLines="0" w:afterAutospacing="1" w:line="240" w:lineRule="auto"/>
        <w:contextualSpacing/>
      </w:pPr>
      <w:rPr>
        <w:b/>
      </w:rPr>
      <w:tblPr/>
      <w:tcPr>
        <w:shd w:val="clear" w:color="auto" w:fill="D9D9D9"/>
      </w:tcPr>
    </w:tblStylePr>
    <w:tblStylePr w:type="band1Horz">
      <w:pPr>
        <w:wordWrap/>
        <w:spacing w:beforeLines="0" w:beforeAutospacing="0" w:afterLines="0" w:afterAutospacing="0" w:line="240" w:lineRule="auto"/>
        <w:contextualSpacing/>
      </w:pPr>
    </w:tblStylePr>
    <w:tblStylePr w:type="band2Horz">
      <w:pPr>
        <w:wordWrap/>
        <w:spacing w:beforeLines="0" w:beforeAutospacing="1" w:afterLines="0" w:afterAutospacing="1" w:line="240" w:lineRule="auto"/>
        <w:contextualSpacing/>
      </w:pPr>
    </w:tblStylePr>
  </w:style>
  <w:style w:type="table" w:styleId="MediumGrid2-Accent4">
    <w:name w:val="Medium Grid 2 Accent 4"/>
    <w:basedOn w:val="TableNormal"/>
    <w:uiPriority w:val="68"/>
    <w:rsid w:val="002D37DB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olorfulShading-Accent5">
    <w:name w:val="Colorful Shading Accent 5"/>
    <w:basedOn w:val="TableNormal"/>
    <w:uiPriority w:val="71"/>
    <w:rsid w:val="002D37DB"/>
    <w:pPr>
      <w:spacing w:after="0" w:line="240" w:lineRule="auto"/>
    </w:pPr>
    <w:rPr>
      <w:rFonts w:ascii="Times New Roman" w:eastAsia="MS Mincho" w:hAnsi="Times New Roman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Grid-Accent5">
    <w:name w:val="Colorful Grid Accent 5"/>
    <w:basedOn w:val="TableNormal"/>
    <w:uiPriority w:val="73"/>
    <w:rsid w:val="002D37DB"/>
    <w:pPr>
      <w:spacing w:after="0" w:line="240" w:lineRule="auto"/>
    </w:pPr>
    <w:rPr>
      <w:rFonts w:ascii="Times New Roman" w:eastAsia="MS Mincho" w:hAnsi="Times New Roman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Grid1">
    <w:name w:val="Colorful Grid1"/>
    <w:basedOn w:val="TableNormal"/>
    <w:uiPriority w:val="73"/>
    <w:rsid w:val="002D37DB"/>
    <w:pPr>
      <w:spacing w:after="0" w:line="240" w:lineRule="auto"/>
    </w:pPr>
    <w:rPr>
      <w:rFonts w:ascii="Times New Roman" w:eastAsia="MS Mincho" w:hAnsi="Times New Roman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INPUT">
    <w:name w:val="INPUT"/>
    <w:basedOn w:val="TableNormal"/>
    <w:uiPriority w:val="99"/>
    <w:qFormat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6D9F1"/>
    </w:tcPr>
    <w:tblStylePr w:type="firstRow">
      <w:tblPr/>
      <w:tcPr>
        <w:shd w:val="clear" w:color="auto" w:fill="D9D9D9"/>
      </w:tcPr>
    </w:tblStylePr>
  </w:style>
  <w:style w:type="table" w:customStyle="1" w:styleId="Messages">
    <w:name w:val="Messages"/>
    <w:basedOn w:val="TableNormal"/>
    <w:uiPriority w:val="99"/>
    <w:qFormat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3BC"/>
    </w:tcPr>
    <w:tblStylePr w:type="firstRow">
      <w:rPr>
        <w:b/>
      </w:rPr>
      <w:tblPr/>
      <w:tcPr>
        <w:shd w:val="clear" w:color="auto" w:fill="D9D9D9"/>
      </w:tcPr>
    </w:tblStylePr>
  </w:style>
  <w:style w:type="table" w:customStyle="1" w:styleId="a">
    <w:name w:val="Необходими данни"/>
    <w:basedOn w:val="TableNormal"/>
    <w:uiPriority w:val="99"/>
    <w:qFormat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MusalaNumberedStyle">
    <w:name w:val="Musala Numbered Style"/>
    <w:rsid w:val="002D37DB"/>
    <w:pPr>
      <w:numPr>
        <w:numId w:val="11"/>
      </w:numPr>
    </w:pPr>
  </w:style>
  <w:style w:type="numbering" w:customStyle="1" w:styleId="MusalaFirstLevelBullettedStyle">
    <w:name w:val="Musala First Level Bulletted Style"/>
    <w:rsid w:val="002D37DB"/>
    <w:pPr>
      <w:numPr>
        <w:numId w:val="12"/>
      </w:numPr>
    </w:pPr>
  </w:style>
  <w:style w:type="paragraph" w:customStyle="1" w:styleId="tbl-txt">
    <w:name w:val="tbl-txt"/>
    <w:basedOn w:val="Normal"/>
    <w:rsid w:val="002D37DB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bg-BG" w:eastAsia="bg-BG"/>
    </w:rPr>
  </w:style>
  <w:style w:type="paragraph" w:customStyle="1" w:styleId="Style3">
    <w:name w:val="Style3"/>
    <w:basedOn w:val="Normal"/>
    <w:uiPriority w:val="99"/>
    <w:rsid w:val="00D02B43"/>
    <w:pPr>
      <w:widowControl w:val="0"/>
      <w:autoSpaceDE w:val="0"/>
      <w:autoSpaceDN w:val="0"/>
      <w:adjustRightInd w:val="0"/>
      <w:spacing w:line="224" w:lineRule="exact"/>
    </w:pPr>
    <w:rPr>
      <w:rFonts w:eastAsiaTheme="minorEastAsia" w:cs="Arial"/>
      <w:sz w:val="24"/>
      <w:lang w:val="bg-BG" w:eastAsia="bg-BG"/>
    </w:rPr>
  </w:style>
  <w:style w:type="paragraph" w:customStyle="1" w:styleId="Style4">
    <w:name w:val="Style4"/>
    <w:basedOn w:val="Normal"/>
    <w:uiPriority w:val="99"/>
    <w:rsid w:val="00D02B43"/>
    <w:pPr>
      <w:widowControl w:val="0"/>
      <w:autoSpaceDE w:val="0"/>
      <w:autoSpaceDN w:val="0"/>
      <w:adjustRightInd w:val="0"/>
    </w:pPr>
    <w:rPr>
      <w:rFonts w:eastAsiaTheme="minorEastAsia" w:cs="Arial"/>
      <w:sz w:val="24"/>
      <w:lang w:val="bg-BG" w:eastAsia="bg-BG"/>
    </w:rPr>
  </w:style>
  <w:style w:type="paragraph" w:customStyle="1" w:styleId="Style5">
    <w:name w:val="Style5"/>
    <w:basedOn w:val="Normal"/>
    <w:uiPriority w:val="99"/>
    <w:rsid w:val="00D02B43"/>
    <w:pPr>
      <w:widowControl w:val="0"/>
      <w:autoSpaceDE w:val="0"/>
      <w:autoSpaceDN w:val="0"/>
      <w:adjustRightInd w:val="0"/>
    </w:pPr>
    <w:rPr>
      <w:rFonts w:eastAsiaTheme="minorEastAsia" w:cs="Arial"/>
      <w:sz w:val="24"/>
      <w:lang w:val="bg-BG" w:eastAsia="bg-BG"/>
    </w:rPr>
  </w:style>
  <w:style w:type="paragraph" w:customStyle="1" w:styleId="Style7">
    <w:name w:val="Style7"/>
    <w:basedOn w:val="Normal"/>
    <w:uiPriority w:val="99"/>
    <w:rsid w:val="00D02B43"/>
    <w:pPr>
      <w:widowControl w:val="0"/>
      <w:autoSpaceDE w:val="0"/>
      <w:autoSpaceDN w:val="0"/>
      <w:adjustRightInd w:val="0"/>
      <w:spacing w:line="216" w:lineRule="exact"/>
    </w:pPr>
    <w:rPr>
      <w:rFonts w:eastAsiaTheme="minorEastAsia" w:cs="Arial"/>
      <w:sz w:val="24"/>
      <w:lang w:val="bg-BG" w:eastAsia="bg-BG"/>
    </w:rPr>
  </w:style>
  <w:style w:type="paragraph" w:customStyle="1" w:styleId="Style11">
    <w:name w:val="Style11"/>
    <w:basedOn w:val="Normal"/>
    <w:uiPriority w:val="99"/>
    <w:rsid w:val="00D02B43"/>
    <w:pPr>
      <w:widowControl w:val="0"/>
      <w:autoSpaceDE w:val="0"/>
      <w:autoSpaceDN w:val="0"/>
      <w:adjustRightInd w:val="0"/>
      <w:spacing w:line="230" w:lineRule="exact"/>
      <w:ind w:hanging="370"/>
    </w:pPr>
    <w:rPr>
      <w:rFonts w:eastAsiaTheme="minorEastAsia" w:cs="Arial"/>
      <w:sz w:val="24"/>
      <w:lang w:val="bg-BG" w:eastAsia="bg-BG"/>
    </w:rPr>
  </w:style>
  <w:style w:type="character" w:customStyle="1" w:styleId="FontStyle15">
    <w:name w:val="Font Style15"/>
    <w:basedOn w:val="DefaultParagraphFont"/>
    <w:uiPriority w:val="99"/>
    <w:rsid w:val="00D02B43"/>
    <w:rPr>
      <w:rFonts w:ascii="Arial" w:hAnsi="Arial" w:cs="Arial"/>
      <w:sz w:val="18"/>
      <w:szCs w:val="18"/>
    </w:rPr>
  </w:style>
  <w:style w:type="character" w:customStyle="1" w:styleId="FontStyle18">
    <w:name w:val="Font Style18"/>
    <w:basedOn w:val="DefaultParagraphFont"/>
    <w:uiPriority w:val="99"/>
    <w:rsid w:val="00D02B43"/>
    <w:rPr>
      <w:rFonts w:ascii="Arial" w:hAnsi="Arial" w:cs="Arial"/>
      <w:b/>
      <w:bCs/>
      <w:sz w:val="18"/>
      <w:szCs w:val="18"/>
    </w:rPr>
  </w:style>
  <w:style w:type="paragraph" w:customStyle="1" w:styleId="Style6">
    <w:name w:val="Style6"/>
    <w:basedOn w:val="Normal"/>
    <w:uiPriority w:val="99"/>
    <w:rsid w:val="00EA2C3B"/>
    <w:pPr>
      <w:widowControl w:val="0"/>
      <w:autoSpaceDE w:val="0"/>
      <w:autoSpaceDN w:val="0"/>
      <w:adjustRightInd w:val="0"/>
    </w:pPr>
    <w:rPr>
      <w:rFonts w:eastAsiaTheme="minorEastAsia" w:cs="Arial"/>
      <w:sz w:val="24"/>
      <w:lang w:val="bg-BG" w:eastAsia="bg-BG"/>
    </w:rPr>
  </w:style>
  <w:style w:type="paragraph" w:customStyle="1" w:styleId="Style9">
    <w:name w:val="Style9"/>
    <w:basedOn w:val="Normal"/>
    <w:uiPriority w:val="99"/>
    <w:rsid w:val="00EA2C3B"/>
    <w:pPr>
      <w:widowControl w:val="0"/>
      <w:autoSpaceDE w:val="0"/>
      <w:autoSpaceDN w:val="0"/>
      <w:adjustRightInd w:val="0"/>
    </w:pPr>
    <w:rPr>
      <w:rFonts w:eastAsiaTheme="minorEastAsia" w:cs="Arial"/>
      <w:sz w:val="24"/>
      <w:lang w:val="bg-BG" w:eastAsia="bg-BG"/>
    </w:rPr>
  </w:style>
  <w:style w:type="character" w:customStyle="1" w:styleId="FontStyle16">
    <w:name w:val="Font Style16"/>
    <w:basedOn w:val="DefaultParagraphFont"/>
    <w:uiPriority w:val="99"/>
    <w:rsid w:val="00EA2C3B"/>
    <w:rPr>
      <w:rFonts w:ascii="Arial" w:hAnsi="Arial" w:cs="Arial"/>
      <w:b/>
      <w:bCs/>
      <w:sz w:val="22"/>
      <w:szCs w:val="22"/>
    </w:rPr>
  </w:style>
  <w:style w:type="character" w:customStyle="1" w:styleId="FontStyle17">
    <w:name w:val="Font Style17"/>
    <w:basedOn w:val="DefaultParagraphFont"/>
    <w:uiPriority w:val="99"/>
    <w:rsid w:val="00EA2C3B"/>
    <w:rPr>
      <w:rFonts w:ascii="Arial" w:hAnsi="Arial" w:cs="Arial"/>
      <w:smallCap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Table Classic 3" w:uiPriority="0"/>
    <w:lsdException w:name="Table Columns 1" w:uiPriority="0"/>
    <w:lsdException w:name="Table 3D effects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Musala Normal"/>
    <w:qFormat/>
    <w:rsid w:val="005340AF"/>
    <w:pPr>
      <w:spacing w:after="0" w:line="240" w:lineRule="auto"/>
    </w:pPr>
    <w:rPr>
      <w:rFonts w:ascii="Arial" w:eastAsia="MS Mincho" w:hAnsi="Arial" w:cs="Times New Roman"/>
      <w:sz w:val="20"/>
      <w:szCs w:val="24"/>
      <w:lang w:val="en-US"/>
    </w:rPr>
  </w:style>
  <w:style w:type="paragraph" w:styleId="1">
    <w:name w:val="heading 1"/>
    <w:aliases w:val="H1,h1,H11,H12,H111,H13,H112,H14,H113,H15,H114,H16,H115,H17,H116,H18,H117,H19,H118,H110,H119,H120,H1110,Heading A,Header 1st Page,Report Title,Report Title1,Report Title2,Report Title3,Report Title4,Report title,Heading 1 M,Headline 1,Nivel1,t"/>
    <w:basedOn w:val="a"/>
    <w:next w:val="a"/>
    <w:link w:val="10"/>
    <w:uiPriority w:val="9"/>
    <w:qFormat/>
    <w:rsid w:val="002D37DB"/>
    <w:pPr>
      <w:keepNext/>
      <w:numPr>
        <w:numId w:val="1"/>
      </w:numPr>
      <w:spacing w:before="240" w:after="240"/>
      <w:outlineLvl w:val="0"/>
    </w:pPr>
    <w:rPr>
      <w:rFonts w:eastAsia="Times New Roman"/>
      <w:kern w:val="32"/>
      <w:sz w:val="44"/>
      <w:szCs w:val="32"/>
      <w:lang w:val="bg-BG"/>
    </w:rPr>
  </w:style>
  <w:style w:type="paragraph" w:styleId="2">
    <w:name w:val="heading 2"/>
    <w:aliases w:val="Musala Heading 1,H2,h2,H21,H22,H211,H23,H212,H221,H2111,H24,H213,H222,H2112,H231,H2121,H2211,H21111,H25,H26,H214,H223,H2113,H27,H215,H224,H2114,H28,H216,H225,H2115,H232,H241,H2122,H2212,H21112,H251,H2131,H2221,H21121,H261,H2141,H2231,H21131"/>
    <w:basedOn w:val="a"/>
    <w:next w:val="a"/>
    <w:link w:val="20"/>
    <w:uiPriority w:val="9"/>
    <w:unhideWhenUsed/>
    <w:qFormat/>
    <w:rsid w:val="002D37DB"/>
    <w:pPr>
      <w:keepNext/>
      <w:numPr>
        <w:ilvl w:val="1"/>
        <w:numId w:val="1"/>
      </w:numPr>
      <w:spacing w:before="240" w:after="240"/>
      <w:outlineLvl w:val="1"/>
    </w:pPr>
    <w:rPr>
      <w:rFonts w:eastAsia="Times New Roman"/>
      <w:iCs/>
      <w:sz w:val="32"/>
      <w:szCs w:val="28"/>
      <w:lang w:val="bg-BG"/>
    </w:rPr>
  </w:style>
  <w:style w:type="paragraph" w:styleId="3">
    <w:name w:val="heading 3"/>
    <w:aliases w:val="Musala Heading 2,H3,H31,H32,H311,h31,H33,H312,h32,H321,H3111,h311,H34,H313,h33,H35,H314,h34,H36,H315,h35,H322,H3112,h312,H331,H3121,h321,H341,H3131,h331,H351,H3141,h341,H37,H316,h36,H323,H3113,h313,H332,H3122,h322,H342,H3132,h332,H352,H3142"/>
    <w:basedOn w:val="a"/>
    <w:next w:val="a"/>
    <w:link w:val="30"/>
    <w:uiPriority w:val="9"/>
    <w:unhideWhenUsed/>
    <w:qFormat/>
    <w:rsid w:val="002D37DB"/>
    <w:pPr>
      <w:keepNext/>
      <w:numPr>
        <w:ilvl w:val="2"/>
        <w:numId w:val="1"/>
      </w:numPr>
      <w:spacing w:before="240" w:after="240"/>
      <w:ind w:left="720"/>
      <w:outlineLvl w:val="2"/>
    </w:pPr>
    <w:rPr>
      <w:rFonts w:eastAsia="Times New Roman"/>
      <w:sz w:val="28"/>
      <w:szCs w:val="26"/>
      <w:lang w:val="bg-BG"/>
    </w:rPr>
  </w:style>
  <w:style w:type="paragraph" w:styleId="4">
    <w:name w:val="heading 4"/>
    <w:aliases w:val="Musala Heading 3,H4 (UC)"/>
    <w:basedOn w:val="a"/>
    <w:next w:val="a"/>
    <w:link w:val="40"/>
    <w:uiPriority w:val="9"/>
    <w:semiHidden/>
    <w:unhideWhenUsed/>
    <w:qFormat/>
    <w:rsid w:val="002D37DB"/>
    <w:pPr>
      <w:keepNext/>
      <w:numPr>
        <w:ilvl w:val="3"/>
        <w:numId w:val="1"/>
      </w:numPr>
      <w:spacing w:before="240" w:after="240"/>
      <w:outlineLvl w:val="3"/>
    </w:pPr>
    <w:rPr>
      <w:rFonts w:eastAsia="Times New Roman"/>
      <w:sz w:val="24"/>
      <w:lang w:val="bg-BG"/>
    </w:rPr>
  </w:style>
  <w:style w:type="paragraph" w:styleId="5">
    <w:name w:val="heading 5"/>
    <w:aliases w:val="Musala Heading 4"/>
    <w:basedOn w:val="a"/>
    <w:next w:val="a"/>
    <w:link w:val="50"/>
    <w:uiPriority w:val="9"/>
    <w:semiHidden/>
    <w:unhideWhenUsed/>
    <w:qFormat/>
    <w:rsid w:val="002D37DB"/>
    <w:pPr>
      <w:keepNext/>
      <w:numPr>
        <w:ilvl w:val="4"/>
        <w:numId w:val="1"/>
      </w:numPr>
      <w:spacing w:before="240" w:after="240"/>
      <w:outlineLvl w:val="4"/>
    </w:pPr>
    <w:rPr>
      <w:rFonts w:eastAsia="Times New Roman"/>
      <w:lang w:val="bg-BG"/>
    </w:rPr>
  </w:style>
  <w:style w:type="paragraph" w:styleId="6">
    <w:name w:val="heading 6"/>
    <w:basedOn w:val="5"/>
    <w:next w:val="IRMHeading4"/>
    <w:link w:val="60"/>
    <w:uiPriority w:val="9"/>
    <w:semiHidden/>
    <w:unhideWhenUsed/>
    <w:qFormat/>
    <w:rsid w:val="002D37DB"/>
    <w:pPr>
      <w:spacing w:before="0" w:after="12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37DB"/>
    <w:pPr>
      <w:spacing w:before="240" w:after="60"/>
      <w:outlineLvl w:val="6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37DB"/>
    <w:pPr>
      <w:spacing w:before="240" w:after="60"/>
      <w:outlineLvl w:val="7"/>
    </w:pPr>
    <w:rPr>
      <w:b/>
      <w:iCs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37DB"/>
    <w:p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aliases w:val="H1 Знак,h1 Знак,H11 Знак,H12 Знак,H111 Знак,H13 Знак,H112 Знак,H14 Знак,H113 Знак,H15 Знак,H114 Знак,H16 Знак,H115 Знак,H17 Знак,H116 Знак,H18 Знак,H117 Знак,H19 Знак,H118 Знак,H110 Знак,H119 Знак,H120 Знак,H1110 Знак,Heading A Знак"/>
    <w:basedOn w:val="a0"/>
    <w:link w:val="1"/>
    <w:uiPriority w:val="9"/>
    <w:rsid w:val="002D37DB"/>
    <w:rPr>
      <w:rFonts w:ascii="Arial" w:eastAsia="Times New Roman" w:hAnsi="Arial" w:cs="Times New Roman"/>
      <w:kern w:val="32"/>
      <w:sz w:val="44"/>
      <w:szCs w:val="32"/>
    </w:rPr>
  </w:style>
  <w:style w:type="character" w:customStyle="1" w:styleId="20">
    <w:name w:val="Заглавие 2 Знак"/>
    <w:aliases w:val="Musala Heading 1 Знак,H2 Знак,h2 Знак,H21 Знак,H22 Знак,H211 Знак,H23 Знак,H212 Знак,H221 Знак,H2111 Знак,H24 Знак,H213 Знак,H222 Знак,H2112 Знак,H231 Знак,H2121 Знак,H2211 Знак,H21111 Знак,H25 Знак,H26 Знак,H214 Знак,H223 Знак,H27 Знак"/>
    <w:basedOn w:val="a0"/>
    <w:link w:val="2"/>
    <w:uiPriority w:val="9"/>
    <w:rsid w:val="002D37DB"/>
    <w:rPr>
      <w:rFonts w:ascii="Arial" w:eastAsia="Times New Roman" w:hAnsi="Arial" w:cs="Times New Roman"/>
      <w:iCs/>
      <w:sz w:val="32"/>
      <w:szCs w:val="28"/>
    </w:rPr>
  </w:style>
  <w:style w:type="character" w:customStyle="1" w:styleId="30">
    <w:name w:val="Заглавие 3 Знак"/>
    <w:aliases w:val="Musala Heading 2 Знак,H3 Знак,H31 Знак,H32 Знак,H311 Знак,h31 Знак,H33 Знак,H312 Знак,h32 Знак,H321 Знак,H3111 Знак,h311 Знак,H34 Знак,H313 Знак,h33 Знак,H35 Знак,H314 Знак,h34 Знак,H36 Знак,H315 Знак,h35 Знак,H322 Знак,H3112 Знак"/>
    <w:basedOn w:val="a0"/>
    <w:link w:val="3"/>
    <w:uiPriority w:val="9"/>
    <w:rsid w:val="002D37DB"/>
    <w:rPr>
      <w:rFonts w:ascii="Arial" w:eastAsia="Times New Roman" w:hAnsi="Arial" w:cs="Times New Roman"/>
      <w:sz w:val="28"/>
      <w:szCs w:val="26"/>
    </w:rPr>
  </w:style>
  <w:style w:type="character" w:customStyle="1" w:styleId="40">
    <w:name w:val="Заглавие 4 Знак"/>
    <w:aliases w:val="Musala Heading 3 Знак,H4 (UC) Знак"/>
    <w:basedOn w:val="a0"/>
    <w:link w:val="4"/>
    <w:uiPriority w:val="9"/>
    <w:semiHidden/>
    <w:rsid w:val="002D37DB"/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лавие 5 Знак"/>
    <w:aliases w:val="Musala Heading 4 Знак"/>
    <w:basedOn w:val="a0"/>
    <w:link w:val="5"/>
    <w:uiPriority w:val="9"/>
    <w:semiHidden/>
    <w:rsid w:val="002D37DB"/>
    <w:rPr>
      <w:rFonts w:ascii="Arial" w:eastAsia="Times New Roman" w:hAnsi="Arial" w:cs="Times New Roman"/>
      <w:sz w:val="20"/>
      <w:szCs w:val="24"/>
    </w:rPr>
  </w:style>
  <w:style w:type="character" w:customStyle="1" w:styleId="60">
    <w:name w:val="Заглавие 6 Знак"/>
    <w:basedOn w:val="a0"/>
    <w:link w:val="6"/>
    <w:uiPriority w:val="9"/>
    <w:semiHidden/>
    <w:rsid w:val="002D37DB"/>
    <w:rPr>
      <w:rFonts w:ascii="Arial" w:eastAsia="Times New Roman" w:hAnsi="Arial" w:cs="Times New Roman"/>
      <w:b/>
      <w:sz w:val="20"/>
      <w:szCs w:val="24"/>
    </w:rPr>
  </w:style>
  <w:style w:type="character" w:customStyle="1" w:styleId="70">
    <w:name w:val="Заглавие 7 Знак"/>
    <w:basedOn w:val="a0"/>
    <w:link w:val="7"/>
    <w:uiPriority w:val="9"/>
    <w:semiHidden/>
    <w:rsid w:val="002D37DB"/>
    <w:rPr>
      <w:rFonts w:ascii="Arial" w:eastAsia="MS Mincho" w:hAnsi="Arial" w:cs="Times New Roman"/>
      <w:b/>
      <w:sz w:val="20"/>
      <w:szCs w:val="24"/>
      <w:lang w:val="en-US"/>
    </w:rPr>
  </w:style>
  <w:style w:type="character" w:customStyle="1" w:styleId="80">
    <w:name w:val="Заглавие 8 Знак"/>
    <w:basedOn w:val="a0"/>
    <w:link w:val="8"/>
    <w:uiPriority w:val="9"/>
    <w:semiHidden/>
    <w:rsid w:val="002D37DB"/>
    <w:rPr>
      <w:rFonts w:ascii="Arial" w:eastAsia="MS Mincho" w:hAnsi="Arial" w:cs="Times New Roman"/>
      <w:b/>
      <w:iCs/>
      <w:sz w:val="24"/>
      <w:szCs w:val="24"/>
      <w:lang w:val="en-US"/>
    </w:rPr>
  </w:style>
  <w:style w:type="character" w:customStyle="1" w:styleId="90">
    <w:name w:val="Заглавие 9 Знак"/>
    <w:basedOn w:val="a0"/>
    <w:link w:val="9"/>
    <w:uiPriority w:val="9"/>
    <w:semiHidden/>
    <w:rsid w:val="002D37DB"/>
    <w:rPr>
      <w:rFonts w:ascii="Arial" w:eastAsia="MS Mincho" w:hAnsi="Arial" w:cs="Times New Roman"/>
      <w:sz w:val="20"/>
      <w:lang w:val="en-US"/>
    </w:rPr>
  </w:style>
  <w:style w:type="character" w:styleId="a3">
    <w:name w:val="Hyperlink"/>
    <w:uiPriority w:val="99"/>
    <w:unhideWhenUsed/>
    <w:rsid w:val="002D37DB"/>
    <w:rPr>
      <w:color w:val="0000FF"/>
      <w:u w:val="single"/>
    </w:rPr>
  </w:style>
  <w:style w:type="character" w:styleId="a4">
    <w:name w:val="FollowedHyperlink"/>
    <w:semiHidden/>
    <w:unhideWhenUsed/>
    <w:rsid w:val="002D37DB"/>
    <w:rPr>
      <w:color w:val="800080"/>
      <w:u w:val="single"/>
    </w:rPr>
  </w:style>
  <w:style w:type="character" w:customStyle="1" w:styleId="Heading1Char1">
    <w:name w:val="Heading 1 Char1"/>
    <w:aliases w:val="H1 Char1,h1 Char1,H11 Char1,H12 Char1,H111 Char1,H13 Char1,H112 Char1,H14 Char1,H113 Char1,H15 Char1,H114 Char1,H16 Char1,H115 Char1,H17 Char1,H116 Char1,H18 Char1,H117 Char1,H19 Char1,H118 Char1,H110 Char1,H119 Char1,H120 Char1,t Char"/>
    <w:basedOn w:val="a0"/>
    <w:uiPriority w:val="9"/>
    <w:rsid w:val="002D3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1">
    <w:name w:val="Heading 2 Char1"/>
    <w:aliases w:val="Musala Heading 1 Char1,H2 Char1,h2 Char1,H21 Char1,H22 Char1,H211 Char1,H23 Char1,H212 Char1,H221 Char1,H2111 Char1,H24 Char1,H213 Char1,H222 Char1,H2112 Char1,H231 Char1,H2121 Char1,H2211 Char1,H21111 Char1,H25 Char1,H26 Char1,H27 Char"/>
    <w:basedOn w:val="a0"/>
    <w:uiPriority w:val="9"/>
    <w:semiHidden/>
    <w:rsid w:val="002D3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1">
    <w:name w:val="Heading 3 Char1"/>
    <w:aliases w:val="Musala Heading 2 Char1,H3 Char,H31 Char,H32 Char,H311 Char,h31 Char,H33 Char,H312 Char,h32 Char,H321 Char,H3111 Char,h311 Char,H34 Char,H313 Char,h33 Char,H35 Char,H314 Char,h34 Char,H36 Char,H315 Char,h35 Char,H322 Char,H3112 Char"/>
    <w:uiPriority w:val="9"/>
    <w:semiHidden/>
    <w:locked/>
    <w:rsid w:val="002D37DB"/>
    <w:rPr>
      <w:rFonts w:ascii="Arial" w:eastAsiaTheme="majorEastAsia" w:hAnsi="Arial" w:cstheme="majorBidi" w:hint="default"/>
      <w:b/>
      <w:bCs/>
      <w:sz w:val="20"/>
      <w:szCs w:val="24"/>
    </w:rPr>
  </w:style>
  <w:style w:type="character" w:customStyle="1" w:styleId="Heading4Char1">
    <w:name w:val="Heading 4 Char1"/>
    <w:aliases w:val="Musala Heading 3 Char1,H4 (UC) Char1"/>
    <w:basedOn w:val="a0"/>
    <w:uiPriority w:val="9"/>
    <w:semiHidden/>
    <w:rsid w:val="002D37DB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en-US" w:eastAsia="en-US"/>
    </w:rPr>
  </w:style>
  <w:style w:type="character" w:customStyle="1" w:styleId="Heading5Char1">
    <w:name w:val="Heading 5 Char1"/>
    <w:aliases w:val="Musala Heading 4 Char1"/>
    <w:basedOn w:val="a0"/>
    <w:uiPriority w:val="9"/>
    <w:semiHidden/>
    <w:rsid w:val="002D37DB"/>
    <w:rPr>
      <w:rFonts w:asciiTheme="majorHAnsi" w:eastAsiaTheme="majorEastAsia" w:hAnsiTheme="majorHAnsi" w:cstheme="majorBidi"/>
      <w:color w:val="243F60" w:themeColor="accent1" w:themeShade="7F"/>
      <w:szCs w:val="24"/>
      <w:lang w:val="en-US" w:eastAsia="en-US"/>
    </w:rPr>
  </w:style>
  <w:style w:type="paragraph" w:customStyle="1" w:styleId="IRMHeading4">
    <w:name w:val="IRM Heading 4"/>
    <w:basedOn w:val="IRMHeading2"/>
    <w:link w:val="IRMHeading4Char"/>
    <w:qFormat/>
    <w:rsid w:val="002D37DB"/>
    <w:pPr>
      <w:numPr>
        <w:ilvl w:val="4"/>
      </w:numPr>
      <w:outlineLvl w:val="4"/>
    </w:pPr>
    <w:rPr>
      <w:rFonts w:eastAsia="MS Mincho" w:cs="Times New Roman"/>
    </w:rPr>
  </w:style>
  <w:style w:type="character" w:styleId="a5">
    <w:name w:val="Strong"/>
    <w:uiPriority w:val="99"/>
    <w:qFormat/>
    <w:rsid w:val="002D37DB"/>
    <w:rPr>
      <w:rFonts w:ascii="Times New Roman" w:hAnsi="Times New Roman" w:cs="Times New Roman" w:hint="default"/>
      <w:b/>
      <w:bCs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2D37DB"/>
    <w:pPr>
      <w:tabs>
        <w:tab w:val="right" w:leader="dot" w:pos="10198"/>
      </w:tabs>
      <w:spacing w:before="120" w:after="120"/>
    </w:pPr>
    <w:rPr>
      <w:rFonts w:cs="Calibri"/>
      <w:b/>
      <w:bCs/>
      <w:caps/>
      <w:sz w:val="24"/>
      <w:szCs w:val="20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2D37DB"/>
    <w:rPr>
      <w:rFonts w:cs="Calibri"/>
      <w:b/>
      <w:smallCaps/>
      <w:szCs w:val="20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37DB"/>
    <w:pPr>
      <w:ind w:left="400"/>
    </w:pPr>
    <w:rPr>
      <w:rFonts w:cs="Calibri"/>
      <w:iCs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2D37DB"/>
    <w:pPr>
      <w:tabs>
        <w:tab w:val="left" w:pos="1400"/>
        <w:tab w:val="right" w:leader="dot" w:pos="10198"/>
      </w:tabs>
      <w:ind w:left="1418" w:hanging="818"/>
    </w:pPr>
    <w:rPr>
      <w:rFonts w:cs="Calibri"/>
      <w:szCs w:val="18"/>
    </w:rPr>
  </w:style>
  <w:style w:type="paragraph" w:styleId="51">
    <w:name w:val="toc 5"/>
    <w:basedOn w:val="a"/>
    <w:next w:val="a"/>
    <w:autoRedefine/>
    <w:uiPriority w:val="39"/>
    <w:semiHidden/>
    <w:unhideWhenUsed/>
    <w:rsid w:val="002D37DB"/>
    <w:pPr>
      <w:ind w:left="800"/>
    </w:pPr>
    <w:rPr>
      <w:rFonts w:cs="Calibri"/>
      <w:sz w:val="16"/>
      <w:szCs w:val="18"/>
    </w:rPr>
  </w:style>
  <w:style w:type="paragraph" w:styleId="61">
    <w:name w:val="toc 6"/>
    <w:basedOn w:val="a"/>
    <w:next w:val="a"/>
    <w:autoRedefine/>
    <w:uiPriority w:val="39"/>
    <w:semiHidden/>
    <w:unhideWhenUsed/>
    <w:rsid w:val="002D37DB"/>
    <w:pPr>
      <w:ind w:left="1000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uiPriority w:val="39"/>
    <w:semiHidden/>
    <w:unhideWhenUsed/>
    <w:rsid w:val="002D37DB"/>
    <w:pPr>
      <w:ind w:left="120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uiPriority w:val="39"/>
    <w:semiHidden/>
    <w:unhideWhenUsed/>
    <w:rsid w:val="002D37DB"/>
    <w:pPr>
      <w:ind w:left="1400"/>
    </w:pPr>
    <w:rPr>
      <w:rFonts w:ascii="Calibri" w:hAnsi="Calibri" w:cs="Calibri"/>
      <w:sz w:val="18"/>
      <w:szCs w:val="18"/>
    </w:rPr>
  </w:style>
  <w:style w:type="paragraph" w:styleId="91">
    <w:name w:val="toc 9"/>
    <w:basedOn w:val="a"/>
    <w:next w:val="a"/>
    <w:autoRedefine/>
    <w:uiPriority w:val="39"/>
    <w:semiHidden/>
    <w:unhideWhenUsed/>
    <w:rsid w:val="002D37DB"/>
    <w:pPr>
      <w:ind w:left="1600"/>
    </w:pPr>
    <w:rPr>
      <w:rFonts w:ascii="Calibri" w:hAnsi="Calibri" w:cs="Calibri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2D37DB"/>
    <w:rPr>
      <w:szCs w:val="20"/>
    </w:rPr>
  </w:style>
  <w:style w:type="character" w:customStyle="1" w:styleId="a7">
    <w:name w:val="Текст на коментар Знак"/>
    <w:basedOn w:val="a0"/>
    <w:link w:val="a6"/>
    <w:uiPriority w:val="99"/>
    <w:rsid w:val="002D37DB"/>
    <w:rPr>
      <w:rFonts w:ascii="Arial" w:eastAsia="MS Mincho" w:hAnsi="Arial" w:cs="Times New Roman"/>
      <w:sz w:val="20"/>
      <w:szCs w:val="20"/>
      <w:lang w:val="en-US"/>
    </w:rPr>
  </w:style>
  <w:style w:type="character" w:customStyle="1" w:styleId="a8">
    <w:name w:val="Горен колонтитул Знак"/>
    <w:aliases w:val="Musala Header Знак"/>
    <w:basedOn w:val="a0"/>
    <w:link w:val="a9"/>
    <w:uiPriority w:val="99"/>
    <w:locked/>
    <w:rsid w:val="002D37DB"/>
    <w:rPr>
      <w:rFonts w:ascii="Arial" w:hAnsi="Arial" w:cs="Arial"/>
      <w:sz w:val="16"/>
      <w:szCs w:val="24"/>
      <w:lang w:val="en-US"/>
    </w:rPr>
  </w:style>
  <w:style w:type="paragraph" w:styleId="a9">
    <w:name w:val="header"/>
    <w:aliases w:val="Musala Header"/>
    <w:basedOn w:val="a"/>
    <w:link w:val="a8"/>
    <w:uiPriority w:val="99"/>
    <w:unhideWhenUsed/>
    <w:rsid w:val="002D37DB"/>
    <w:pPr>
      <w:pBdr>
        <w:bottom w:val="single" w:sz="24" w:space="1" w:color="auto"/>
      </w:pBdr>
      <w:tabs>
        <w:tab w:val="center" w:pos="4320"/>
        <w:tab w:val="right" w:pos="8640"/>
      </w:tabs>
    </w:pPr>
    <w:rPr>
      <w:rFonts w:eastAsiaTheme="minorHAnsi" w:cs="Arial"/>
      <w:sz w:val="16"/>
    </w:rPr>
  </w:style>
  <w:style w:type="character" w:customStyle="1" w:styleId="HeaderChar1">
    <w:name w:val="Header Char1"/>
    <w:aliases w:val="Musala Header Char1"/>
    <w:basedOn w:val="a0"/>
    <w:uiPriority w:val="99"/>
    <w:semiHidden/>
    <w:rsid w:val="002D37DB"/>
    <w:rPr>
      <w:rFonts w:ascii="Arial" w:eastAsia="MS Mincho" w:hAnsi="Arial" w:cs="Times New Roman"/>
      <w:sz w:val="20"/>
      <w:szCs w:val="24"/>
      <w:lang w:val="en-US"/>
    </w:rPr>
  </w:style>
  <w:style w:type="character" w:customStyle="1" w:styleId="aa">
    <w:name w:val="Долен колонтитул Знак"/>
    <w:aliases w:val="Musala Footer Знак"/>
    <w:basedOn w:val="a0"/>
    <w:link w:val="ab"/>
    <w:uiPriority w:val="99"/>
    <w:locked/>
    <w:rsid w:val="002D37DB"/>
    <w:rPr>
      <w:rFonts w:ascii="Arial" w:hAnsi="Arial" w:cs="Arial"/>
      <w:sz w:val="16"/>
      <w:szCs w:val="24"/>
    </w:rPr>
  </w:style>
  <w:style w:type="paragraph" w:styleId="ab">
    <w:name w:val="footer"/>
    <w:aliases w:val="Musala Footer"/>
    <w:basedOn w:val="a"/>
    <w:link w:val="aa"/>
    <w:uiPriority w:val="99"/>
    <w:unhideWhenUsed/>
    <w:rsid w:val="002D37DB"/>
    <w:pPr>
      <w:tabs>
        <w:tab w:val="center" w:pos="4320"/>
        <w:tab w:val="right" w:pos="8640"/>
      </w:tabs>
    </w:pPr>
    <w:rPr>
      <w:rFonts w:eastAsiaTheme="minorHAnsi" w:cs="Arial"/>
      <w:sz w:val="16"/>
      <w:lang w:val="bg-BG"/>
    </w:rPr>
  </w:style>
  <w:style w:type="character" w:customStyle="1" w:styleId="FooterChar1">
    <w:name w:val="Footer Char1"/>
    <w:aliases w:val="Musala Footer Char1"/>
    <w:basedOn w:val="a0"/>
    <w:uiPriority w:val="99"/>
    <w:semiHidden/>
    <w:rsid w:val="002D37DB"/>
    <w:rPr>
      <w:rFonts w:ascii="Arial" w:eastAsia="MS Mincho" w:hAnsi="Arial" w:cs="Times New Roman"/>
      <w:sz w:val="20"/>
      <w:szCs w:val="24"/>
      <w:lang w:val="en-US"/>
    </w:rPr>
  </w:style>
  <w:style w:type="paragraph" w:styleId="ac">
    <w:name w:val="caption"/>
    <w:basedOn w:val="a"/>
    <w:next w:val="a"/>
    <w:uiPriority w:val="35"/>
    <w:semiHidden/>
    <w:unhideWhenUsed/>
    <w:qFormat/>
    <w:rsid w:val="002D37DB"/>
    <w:pPr>
      <w:spacing w:after="200"/>
    </w:pPr>
    <w:rPr>
      <w:i/>
      <w:iCs/>
      <w:color w:val="1F497D" w:themeColor="text2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2D37DB"/>
    <w:rPr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2D37DB"/>
    <w:rPr>
      <w:rFonts w:ascii="Arial" w:eastAsia="MS Mincho" w:hAnsi="Arial" w:cs="Times New Roman"/>
      <w:sz w:val="20"/>
      <w:szCs w:val="20"/>
      <w:lang w:val="en-US"/>
    </w:rPr>
  </w:style>
  <w:style w:type="paragraph" w:styleId="af">
    <w:name w:val="Subtitle"/>
    <w:basedOn w:val="a"/>
    <w:link w:val="af0"/>
    <w:uiPriority w:val="11"/>
    <w:qFormat/>
    <w:rsid w:val="002D37DB"/>
    <w:pPr>
      <w:snapToGrid w:val="0"/>
      <w:spacing w:line="240" w:lineRule="atLeast"/>
    </w:pPr>
    <w:rPr>
      <w:rFonts w:ascii="Times New Roman" w:hAnsi="Times New Roman"/>
      <w:color w:val="FF0000"/>
      <w:szCs w:val="20"/>
      <w:u w:val="single"/>
    </w:rPr>
  </w:style>
  <w:style w:type="character" w:customStyle="1" w:styleId="af0">
    <w:name w:val="Подзаглавие Знак"/>
    <w:basedOn w:val="a0"/>
    <w:link w:val="af"/>
    <w:uiPriority w:val="11"/>
    <w:rsid w:val="002D37DB"/>
    <w:rPr>
      <w:rFonts w:ascii="Times New Roman" w:eastAsia="MS Mincho" w:hAnsi="Times New Roman" w:cs="Times New Roman"/>
      <w:color w:val="FF0000"/>
      <w:sz w:val="20"/>
      <w:szCs w:val="20"/>
      <w:u w:val="single"/>
      <w:lang w:val="en-US"/>
    </w:rPr>
  </w:style>
  <w:style w:type="paragraph" w:styleId="af1">
    <w:name w:val="Title"/>
    <w:basedOn w:val="a"/>
    <w:next w:val="af"/>
    <w:link w:val="af2"/>
    <w:uiPriority w:val="10"/>
    <w:qFormat/>
    <w:rsid w:val="002D37DB"/>
    <w:pPr>
      <w:jc w:val="center"/>
    </w:pPr>
    <w:rPr>
      <w:b/>
      <w:sz w:val="28"/>
      <w:szCs w:val="20"/>
    </w:rPr>
  </w:style>
  <w:style w:type="character" w:customStyle="1" w:styleId="af2">
    <w:name w:val="Заглавие Знак"/>
    <w:basedOn w:val="a0"/>
    <w:link w:val="af1"/>
    <w:uiPriority w:val="10"/>
    <w:rsid w:val="002D37DB"/>
    <w:rPr>
      <w:rFonts w:ascii="Arial" w:eastAsia="MS Mincho" w:hAnsi="Arial" w:cs="Times New Roman"/>
      <w:b/>
      <w:sz w:val="28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2D37DB"/>
    <w:pPr>
      <w:keepLines/>
      <w:widowControl w:val="0"/>
      <w:spacing w:after="120" w:line="240" w:lineRule="atLeast"/>
      <w:ind w:left="720"/>
    </w:pPr>
    <w:rPr>
      <w:rFonts w:ascii="Times New Roman" w:eastAsia="SimSun" w:hAnsi="Times New Roman"/>
      <w:szCs w:val="20"/>
    </w:rPr>
  </w:style>
  <w:style w:type="character" w:customStyle="1" w:styleId="af4">
    <w:name w:val="Основен текст Знак"/>
    <w:basedOn w:val="a0"/>
    <w:link w:val="af3"/>
    <w:uiPriority w:val="99"/>
    <w:semiHidden/>
    <w:rsid w:val="002D37DB"/>
    <w:rPr>
      <w:rFonts w:ascii="Times New Roman" w:eastAsia="SimSun" w:hAnsi="Times New Roman" w:cs="Times New Roman"/>
      <w:sz w:val="20"/>
      <w:szCs w:val="20"/>
      <w:lang w:val="en-US"/>
    </w:rPr>
  </w:style>
  <w:style w:type="paragraph" w:styleId="af5">
    <w:name w:val="Document Map"/>
    <w:basedOn w:val="a"/>
    <w:link w:val="af6"/>
    <w:uiPriority w:val="99"/>
    <w:semiHidden/>
    <w:unhideWhenUsed/>
    <w:rsid w:val="002D37DB"/>
    <w:rPr>
      <w:rFonts w:ascii="Tahoma" w:hAnsi="Tahoma"/>
      <w:sz w:val="16"/>
      <w:szCs w:val="16"/>
    </w:rPr>
  </w:style>
  <w:style w:type="character" w:customStyle="1" w:styleId="af6">
    <w:name w:val="План на документа Знак"/>
    <w:basedOn w:val="a0"/>
    <w:link w:val="af5"/>
    <w:uiPriority w:val="99"/>
    <w:semiHidden/>
    <w:rsid w:val="002D37DB"/>
    <w:rPr>
      <w:rFonts w:ascii="Tahoma" w:eastAsia="MS Mincho" w:hAnsi="Tahoma" w:cs="Times New Roman"/>
      <w:sz w:val="16"/>
      <w:szCs w:val="16"/>
      <w:lang w:val="en-US"/>
    </w:rPr>
  </w:style>
  <w:style w:type="paragraph" w:styleId="af7">
    <w:name w:val="annotation subject"/>
    <w:basedOn w:val="a6"/>
    <w:next w:val="a6"/>
    <w:link w:val="af8"/>
    <w:uiPriority w:val="99"/>
    <w:semiHidden/>
    <w:unhideWhenUsed/>
    <w:rsid w:val="002D37DB"/>
    <w:rPr>
      <w:b/>
      <w:bCs/>
    </w:rPr>
  </w:style>
  <w:style w:type="character" w:customStyle="1" w:styleId="af8">
    <w:name w:val="Предмет на коментар Знак"/>
    <w:basedOn w:val="a7"/>
    <w:link w:val="af7"/>
    <w:uiPriority w:val="99"/>
    <w:semiHidden/>
    <w:rsid w:val="002D37DB"/>
    <w:rPr>
      <w:rFonts w:ascii="Arial" w:eastAsia="MS Mincho" w:hAnsi="Arial" w:cs="Times New Roman"/>
      <w:b/>
      <w:bCs/>
      <w:sz w:val="20"/>
      <w:szCs w:val="20"/>
      <w:lang w:val="en-US"/>
    </w:rPr>
  </w:style>
  <w:style w:type="paragraph" w:styleId="af9">
    <w:name w:val="Balloon Text"/>
    <w:basedOn w:val="a"/>
    <w:link w:val="afa"/>
    <w:uiPriority w:val="99"/>
    <w:semiHidden/>
    <w:unhideWhenUsed/>
    <w:rsid w:val="002D37DB"/>
    <w:rPr>
      <w:rFonts w:ascii="Tahoma" w:hAnsi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2D37DB"/>
    <w:rPr>
      <w:rFonts w:ascii="Tahoma" w:eastAsia="MS Mincho" w:hAnsi="Tahoma" w:cs="Times New Roman"/>
      <w:sz w:val="16"/>
      <w:szCs w:val="16"/>
      <w:lang w:val="en-US"/>
    </w:rPr>
  </w:style>
  <w:style w:type="paragraph" w:styleId="afb">
    <w:name w:val="No Spacing"/>
    <w:uiPriority w:val="1"/>
    <w:qFormat/>
    <w:rsid w:val="002D37DB"/>
    <w:pPr>
      <w:spacing w:after="0" w:line="240" w:lineRule="auto"/>
    </w:pPr>
    <w:rPr>
      <w:rFonts w:ascii="Arial" w:eastAsia="MS Mincho" w:hAnsi="Arial" w:cs="Times New Roman"/>
      <w:sz w:val="20"/>
      <w:szCs w:val="24"/>
      <w:lang w:val="en-US"/>
    </w:rPr>
  </w:style>
  <w:style w:type="paragraph" w:styleId="afc">
    <w:name w:val="Revision"/>
    <w:uiPriority w:val="99"/>
    <w:semiHidden/>
    <w:rsid w:val="002D37DB"/>
    <w:pPr>
      <w:spacing w:after="0" w:line="240" w:lineRule="auto"/>
    </w:pPr>
    <w:rPr>
      <w:rFonts w:ascii="Arial" w:eastAsia="MS Mincho" w:hAnsi="Arial" w:cs="Times New Roman"/>
      <w:sz w:val="20"/>
      <w:szCs w:val="24"/>
      <w:lang w:val="en-US"/>
    </w:rPr>
  </w:style>
  <w:style w:type="paragraph" w:styleId="afd">
    <w:name w:val="List Paragraph"/>
    <w:basedOn w:val="a"/>
    <w:uiPriority w:val="99"/>
    <w:qFormat/>
    <w:rsid w:val="002D37DB"/>
    <w:pPr>
      <w:ind w:left="720"/>
      <w:contextualSpacing/>
    </w:pPr>
  </w:style>
  <w:style w:type="paragraph" w:styleId="afe">
    <w:name w:val="Quote"/>
    <w:basedOn w:val="a"/>
    <w:next w:val="a"/>
    <w:link w:val="aff"/>
    <w:uiPriority w:val="29"/>
    <w:qFormat/>
    <w:rsid w:val="002D37DB"/>
    <w:rPr>
      <w:rFonts w:eastAsia="Times New Roman"/>
      <w:i/>
      <w:iCs/>
      <w:color w:val="000000"/>
    </w:rPr>
  </w:style>
  <w:style w:type="character" w:customStyle="1" w:styleId="aff">
    <w:name w:val="Цитат Знак"/>
    <w:basedOn w:val="a0"/>
    <w:link w:val="afe"/>
    <w:uiPriority w:val="29"/>
    <w:rsid w:val="002D37DB"/>
    <w:rPr>
      <w:rFonts w:ascii="Arial" w:eastAsia="Times New Roman" w:hAnsi="Arial" w:cs="Times New Roman"/>
      <w:i/>
      <w:iCs/>
      <w:color w:val="000000"/>
      <w:sz w:val="20"/>
      <w:szCs w:val="24"/>
      <w:lang w:val="en-US"/>
    </w:rPr>
  </w:style>
  <w:style w:type="paragraph" w:styleId="aff0">
    <w:name w:val="TOC Heading"/>
    <w:basedOn w:val="1"/>
    <w:next w:val="a"/>
    <w:uiPriority w:val="39"/>
    <w:semiHidden/>
    <w:unhideWhenUsed/>
    <w:qFormat/>
    <w:rsid w:val="002D37DB"/>
    <w:pPr>
      <w:keepLines/>
      <w:spacing w:before="480" w:after="0" w:line="276" w:lineRule="auto"/>
      <w:outlineLvl w:val="9"/>
    </w:pPr>
    <w:rPr>
      <w:rFonts w:ascii="Cambria" w:eastAsia="MS Mincho" w:hAnsi="Cambria"/>
      <w:b/>
      <w:bCs/>
      <w:color w:val="365F91"/>
      <w:kern w:val="0"/>
      <w:sz w:val="28"/>
      <w:szCs w:val="28"/>
    </w:rPr>
  </w:style>
  <w:style w:type="paragraph" w:customStyle="1" w:styleId="Project">
    <w:name w:val="Project"/>
    <w:basedOn w:val="a"/>
    <w:uiPriority w:val="99"/>
    <w:rsid w:val="002D37DB"/>
    <w:pPr>
      <w:ind w:left="2593"/>
    </w:pPr>
    <w:rPr>
      <w:b/>
      <w:sz w:val="16"/>
    </w:rPr>
  </w:style>
  <w:style w:type="paragraph" w:customStyle="1" w:styleId="Version">
    <w:name w:val="Version"/>
    <w:basedOn w:val="a9"/>
    <w:autoRedefine/>
    <w:uiPriority w:val="99"/>
    <w:rsid w:val="002D37DB"/>
    <w:pPr>
      <w:pBdr>
        <w:bottom w:val="none" w:sz="0" w:space="0" w:color="auto"/>
      </w:pBdr>
    </w:pPr>
    <w:rPr>
      <w:b/>
      <w:noProof/>
      <w:color w:val="000000"/>
    </w:rPr>
  </w:style>
  <w:style w:type="paragraph" w:customStyle="1" w:styleId="BodyText1">
    <w:name w:val="Body Text1"/>
    <w:uiPriority w:val="99"/>
    <w:rsid w:val="002D37DB"/>
    <w:pPr>
      <w:keepLines/>
      <w:spacing w:after="120" w:line="220" w:lineRule="atLeast"/>
    </w:pPr>
    <w:rPr>
      <w:rFonts w:ascii="Times New Roman" w:eastAsia="MS Mincho" w:hAnsi="Times New Roman" w:cs="Times New Roman"/>
      <w:sz w:val="20"/>
      <w:szCs w:val="20"/>
      <w:lang w:val="en-GB"/>
    </w:rPr>
  </w:style>
  <w:style w:type="paragraph" w:customStyle="1" w:styleId="s4">
    <w:name w:val="s4"/>
    <w:basedOn w:val="a"/>
    <w:uiPriority w:val="99"/>
    <w:rsid w:val="002D37DB"/>
    <w:pPr>
      <w:ind w:left="1440"/>
    </w:pPr>
    <w:rPr>
      <w:rFonts w:ascii="Times New Roman" w:hAnsi="Times New Roman"/>
      <w:szCs w:val="20"/>
    </w:rPr>
  </w:style>
  <w:style w:type="paragraph" w:customStyle="1" w:styleId="toc2">
    <w:name w:val="toc2"/>
    <w:basedOn w:val="a"/>
    <w:uiPriority w:val="99"/>
    <w:rsid w:val="002D37DB"/>
    <w:pPr>
      <w:ind w:left="720"/>
    </w:pPr>
    <w:rPr>
      <w:rFonts w:ascii="Times New Roman" w:hAnsi="Times New Roman"/>
      <w:b/>
      <w:szCs w:val="20"/>
    </w:rPr>
  </w:style>
  <w:style w:type="paragraph" w:customStyle="1" w:styleId="s5">
    <w:name w:val="s5"/>
    <w:basedOn w:val="s4"/>
    <w:uiPriority w:val="99"/>
    <w:rsid w:val="002D37DB"/>
    <w:pPr>
      <w:ind w:left="1800"/>
    </w:pPr>
  </w:style>
  <w:style w:type="paragraph" w:customStyle="1" w:styleId="i5">
    <w:name w:val="i5"/>
    <w:basedOn w:val="a"/>
    <w:uiPriority w:val="99"/>
    <w:rsid w:val="002D37DB"/>
    <w:pPr>
      <w:ind w:left="2160" w:hanging="360"/>
    </w:pPr>
    <w:rPr>
      <w:rFonts w:ascii="Times New Roman" w:hAnsi="Times New Roman"/>
      <w:szCs w:val="20"/>
    </w:rPr>
  </w:style>
  <w:style w:type="paragraph" w:customStyle="1" w:styleId="StyleHeading118pt1">
    <w:name w:val="Style Heading 1 + 18 pt1"/>
    <w:basedOn w:val="1"/>
    <w:uiPriority w:val="99"/>
    <w:rsid w:val="002D37DB"/>
    <w:pPr>
      <w:numPr>
        <w:numId w:val="2"/>
      </w:numPr>
    </w:pPr>
    <w:rPr>
      <w:rFonts w:eastAsia="MS Mincho"/>
      <w:b/>
      <w:bCs/>
      <w:sz w:val="36"/>
    </w:rPr>
  </w:style>
  <w:style w:type="paragraph" w:customStyle="1" w:styleId="level2bullet">
    <w:name w:val="level 2 bullet"/>
    <w:basedOn w:val="a"/>
    <w:uiPriority w:val="99"/>
    <w:rsid w:val="002D37DB"/>
    <w:pPr>
      <w:tabs>
        <w:tab w:val="left" w:pos="720"/>
        <w:tab w:val="left" w:pos="5760"/>
      </w:tabs>
      <w:ind w:left="576" w:right="720" w:hanging="288"/>
    </w:pPr>
    <w:rPr>
      <w:rFonts w:ascii="Times New Roman" w:hAnsi="Times New Roman"/>
      <w:color w:val="000000"/>
      <w:sz w:val="24"/>
      <w:szCs w:val="20"/>
    </w:rPr>
  </w:style>
  <w:style w:type="paragraph" w:customStyle="1" w:styleId="MusalaBulletLineSpacingStyle">
    <w:name w:val="Musala Bullet Line Spacing Style"/>
    <w:basedOn w:val="a"/>
    <w:uiPriority w:val="99"/>
    <w:qFormat/>
    <w:rsid w:val="002D37DB"/>
    <w:pPr>
      <w:spacing w:line="360" w:lineRule="auto"/>
    </w:pPr>
  </w:style>
  <w:style w:type="paragraph" w:customStyle="1" w:styleId="MusalaCode">
    <w:name w:val="Musala Code"/>
    <w:basedOn w:val="a"/>
    <w:uiPriority w:val="99"/>
    <w:qFormat/>
    <w:rsid w:val="002D37DB"/>
    <w:rPr>
      <w:rFonts w:ascii="Courier New" w:hAnsi="Courier New" w:cs="Courier New"/>
      <w:color w:val="17365D"/>
    </w:rPr>
  </w:style>
  <w:style w:type="paragraph" w:customStyle="1" w:styleId="MusalaCodeSnippet">
    <w:name w:val="Musala Code Snippet"/>
    <w:basedOn w:val="a"/>
    <w:uiPriority w:val="99"/>
    <w:qFormat/>
    <w:rsid w:val="002D37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99CCFF"/>
    </w:pPr>
    <w:rPr>
      <w:rFonts w:ascii="Courier New" w:hAnsi="Courier New"/>
      <w:noProof/>
    </w:rPr>
  </w:style>
  <w:style w:type="paragraph" w:customStyle="1" w:styleId="MusalaProprietaryNoticeStyle">
    <w:name w:val="Musala Proprietary Notice Style"/>
    <w:basedOn w:val="a"/>
    <w:uiPriority w:val="99"/>
    <w:rsid w:val="002D37DB"/>
    <w:pPr>
      <w:ind w:left="1418" w:right="1418"/>
      <w:jc w:val="center"/>
    </w:pPr>
    <w:rPr>
      <w:sz w:val="16"/>
    </w:rPr>
  </w:style>
  <w:style w:type="paragraph" w:customStyle="1" w:styleId="MusalaSecondLevelBulletedStyle">
    <w:name w:val="Musala Second Level Bulleted Style"/>
    <w:basedOn w:val="a"/>
    <w:uiPriority w:val="99"/>
    <w:qFormat/>
    <w:rsid w:val="002D37DB"/>
    <w:pPr>
      <w:numPr>
        <w:numId w:val="3"/>
      </w:numPr>
    </w:pPr>
  </w:style>
  <w:style w:type="paragraph" w:customStyle="1" w:styleId="MusalaTitleStyle">
    <w:name w:val="Musala Title Style"/>
    <w:basedOn w:val="a"/>
    <w:uiPriority w:val="99"/>
    <w:qFormat/>
    <w:rsid w:val="002D37DB"/>
    <w:pPr>
      <w:jc w:val="center"/>
    </w:pPr>
    <w:rPr>
      <w:b/>
      <w:color w:val="333399"/>
      <w:sz w:val="56"/>
    </w:rPr>
  </w:style>
  <w:style w:type="paragraph" w:customStyle="1" w:styleId="MusalaSubtitleStyle">
    <w:name w:val="Musala Subtitle Style"/>
    <w:basedOn w:val="MusalaTitleStyle"/>
    <w:qFormat/>
    <w:rsid w:val="002D37DB"/>
    <w:rPr>
      <w:bCs/>
      <w:sz w:val="48"/>
    </w:rPr>
  </w:style>
  <w:style w:type="paragraph" w:customStyle="1" w:styleId="Paragraphspacing6pt">
    <w:name w:val="Paragraph spacing:  6 pt"/>
    <w:basedOn w:val="a"/>
    <w:rsid w:val="002D37DB"/>
    <w:pPr>
      <w:spacing w:before="120" w:after="120"/>
    </w:pPr>
    <w:rPr>
      <w:szCs w:val="20"/>
    </w:rPr>
  </w:style>
  <w:style w:type="paragraph" w:customStyle="1" w:styleId="Bulets">
    <w:name w:val="Bulets"/>
    <w:basedOn w:val="a"/>
    <w:rsid w:val="002D37DB"/>
    <w:pPr>
      <w:numPr>
        <w:numId w:val="4"/>
      </w:numPr>
      <w:spacing w:before="120"/>
      <w:jc w:val="both"/>
    </w:pPr>
    <w:rPr>
      <w:sz w:val="24"/>
      <w:szCs w:val="20"/>
    </w:rPr>
  </w:style>
  <w:style w:type="paragraph" w:customStyle="1" w:styleId="FreeForm">
    <w:name w:val="Free Form"/>
    <w:rsid w:val="002D37D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en-US" w:eastAsia="bg-BG"/>
    </w:rPr>
  </w:style>
  <w:style w:type="paragraph" w:customStyle="1" w:styleId="Heading21">
    <w:name w:val="Heading 21"/>
    <w:next w:val="a"/>
    <w:rsid w:val="002D37DB"/>
    <w:pPr>
      <w:keepNext/>
      <w:keepLines/>
      <w:spacing w:before="200" w:after="0"/>
      <w:outlineLvl w:val="1"/>
    </w:pPr>
    <w:rPr>
      <w:rFonts w:ascii="Lucida Grande" w:eastAsia="ヒラギノ角ゴ Pro W3" w:hAnsi="Lucida Grande" w:cs="Times New Roman"/>
      <w:b/>
      <w:color w:val="134392"/>
      <w:sz w:val="26"/>
      <w:szCs w:val="20"/>
      <w:lang w:val="en-US" w:eastAsia="bg-BG"/>
    </w:rPr>
  </w:style>
  <w:style w:type="paragraph" w:customStyle="1" w:styleId="BodyText2">
    <w:name w:val="Body Text2"/>
    <w:rsid w:val="002D37DB"/>
    <w:pPr>
      <w:keepLines/>
      <w:spacing w:after="120" w:line="220" w:lineRule="atLeast"/>
    </w:pPr>
    <w:rPr>
      <w:rFonts w:ascii="Times New Roman" w:eastAsia="MS Mincho" w:hAnsi="Times New Roman" w:cs="Times New Roman"/>
      <w:sz w:val="20"/>
      <w:szCs w:val="20"/>
      <w:lang w:val="en-GB"/>
    </w:rPr>
  </w:style>
  <w:style w:type="paragraph" w:customStyle="1" w:styleId="Figures">
    <w:name w:val="Figures"/>
    <w:basedOn w:val="a"/>
    <w:qFormat/>
    <w:rsid w:val="002D37DB"/>
    <w:pPr>
      <w:jc w:val="center"/>
    </w:pPr>
    <w:rPr>
      <w:b/>
      <w:i/>
      <w:color w:val="1F497D"/>
      <w:sz w:val="24"/>
      <w:lang w:val="bg-BG"/>
    </w:rPr>
  </w:style>
  <w:style w:type="paragraph" w:customStyle="1" w:styleId="Heading211">
    <w:name w:val="Heading 211"/>
    <w:next w:val="a"/>
    <w:rsid w:val="002D37DB"/>
    <w:pPr>
      <w:keepNext/>
      <w:keepLines/>
      <w:spacing w:before="200" w:after="0"/>
      <w:outlineLvl w:val="1"/>
    </w:pPr>
    <w:rPr>
      <w:rFonts w:ascii="Lucida Grande" w:eastAsia="ヒラギノ角ゴ Pro W3" w:hAnsi="Lucida Grande" w:cs="Times New Roman"/>
      <w:b/>
      <w:color w:val="134392"/>
      <w:sz w:val="26"/>
      <w:szCs w:val="20"/>
      <w:lang w:val="en-US" w:eastAsia="bg-BG"/>
    </w:rPr>
  </w:style>
  <w:style w:type="paragraph" w:customStyle="1" w:styleId="MusalaBolded">
    <w:name w:val="Musala Bolded"/>
    <w:basedOn w:val="a"/>
    <w:qFormat/>
    <w:rsid w:val="002D37DB"/>
    <w:rPr>
      <w:b/>
      <w:lang w:val="bg-BG"/>
    </w:rPr>
  </w:style>
  <w:style w:type="character" w:customStyle="1" w:styleId="IRMHeading2Char">
    <w:name w:val="IRM Heading 2 Char"/>
    <w:basedOn w:val="a0"/>
    <w:link w:val="IRMHeading2"/>
    <w:locked/>
    <w:rsid w:val="002D37DB"/>
    <w:rPr>
      <w:rFonts w:ascii="Arial" w:hAnsi="Arial" w:cs="Arial"/>
      <w:b/>
      <w:bCs/>
      <w:iCs/>
      <w:sz w:val="28"/>
      <w:szCs w:val="28"/>
    </w:rPr>
  </w:style>
  <w:style w:type="paragraph" w:customStyle="1" w:styleId="IRMHeading2">
    <w:name w:val="IRM Heading 2"/>
    <w:basedOn w:val="2"/>
    <w:link w:val="IRMHeading2Char"/>
    <w:qFormat/>
    <w:rsid w:val="002D37DB"/>
    <w:pPr>
      <w:numPr>
        <w:ilvl w:val="2"/>
        <w:numId w:val="5"/>
      </w:numPr>
      <w:tabs>
        <w:tab w:val="left" w:pos="993"/>
      </w:tabs>
      <w:outlineLvl w:val="2"/>
    </w:pPr>
    <w:rPr>
      <w:rFonts w:eastAsiaTheme="minorHAnsi" w:cs="Arial"/>
      <w:b/>
      <w:bCs/>
      <w:sz w:val="28"/>
    </w:rPr>
  </w:style>
  <w:style w:type="character" w:customStyle="1" w:styleId="IRMHeading1Char">
    <w:name w:val="IRM Heading 1 Char"/>
    <w:basedOn w:val="a0"/>
    <w:link w:val="IRMHeading1"/>
    <w:locked/>
    <w:rsid w:val="002D37DB"/>
    <w:rPr>
      <w:rFonts w:ascii="Arial" w:hAnsi="Arial" w:cs="Arial"/>
      <w:b/>
      <w:bCs/>
      <w:iCs/>
      <w:sz w:val="32"/>
      <w:szCs w:val="28"/>
    </w:rPr>
  </w:style>
  <w:style w:type="paragraph" w:customStyle="1" w:styleId="IRMHeading1">
    <w:name w:val="IRM Heading 1"/>
    <w:basedOn w:val="2"/>
    <w:next w:val="a"/>
    <w:link w:val="IRMHeading1Char"/>
    <w:qFormat/>
    <w:rsid w:val="002D37DB"/>
    <w:pPr>
      <w:numPr>
        <w:numId w:val="5"/>
      </w:numPr>
    </w:pPr>
    <w:rPr>
      <w:rFonts w:eastAsiaTheme="minorHAnsi" w:cs="Arial"/>
      <w:b/>
      <w:bCs/>
    </w:rPr>
  </w:style>
  <w:style w:type="character" w:customStyle="1" w:styleId="IRMHeading3Char">
    <w:name w:val="IRM Heading 3 Char"/>
    <w:basedOn w:val="IRMHeading2Char"/>
    <w:link w:val="IRMHeading3"/>
    <w:locked/>
    <w:rsid w:val="002D37DB"/>
    <w:rPr>
      <w:rFonts w:ascii="Arial" w:hAnsi="Arial" w:cs="Arial"/>
      <w:b/>
      <w:bCs/>
      <w:iCs/>
      <w:sz w:val="24"/>
      <w:szCs w:val="24"/>
      <w:lang w:val="en-US"/>
    </w:rPr>
  </w:style>
  <w:style w:type="paragraph" w:customStyle="1" w:styleId="IRMHeading3">
    <w:name w:val="IRM Heading 3"/>
    <w:basedOn w:val="IRMHeading2"/>
    <w:link w:val="IRMHeading3Char"/>
    <w:qFormat/>
    <w:rsid w:val="002D37DB"/>
    <w:pPr>
      <w:numPr>
        <w:ilvl w:val="3"/>
      </w:numPr>
      <w:outlineLvl w:val="3"/>
    </w:pPr>
    <w:rPr>
      <w:sz w:val="24"/>
      <w:szCs w:val="24"/>
      <w:lang w:val="en-US"/>
    </w:rPr>
  </w:style>
  <w:style w:type="character" w:customStyle="1" w:styleId="IRMHeading4Char">
    <w:name w:val="IRM Heading 4 Char"/>
    <w:basedOn w:val="IRMHeading2Char"/>
    <w:link w:val="IRMHeading4"/>
    <w:locked/>
    <w:rsid w:val="002D37DB"/>
    <w:rPr>
      <w:rFonts w:ascii="Arial" w:eastAsia="MS Mincho" w:hAnsi="Arial" w:cs="Times New Roman"/>
      <w:b/>
      <w:bCs/>
      <w:iCs/>
      <w:sz w:val="28"/>
      <w:szCs w:val="28"/>
    </w:rPr>
  </w:style>
  <w:style w:type="character" w:styleId="aff1">
    <w:name w:val="annotation reference"/>
    <w:uiPriority w:val="99"/>
    <w:semiHidden/>
    <w:unhideWhenUsed/>
    <w:rsid w:val="002D37DB"/>
    <w:rPr>
      <w:sz w:val="16"/>
      <w:szCs w:val="16"/>
    </w:rPr>
  </w:style>
  <w:style w:type="character" w:styleId="aff2">
    <w:name w:val="endnote reference"/>
    <w:basedOn w:val="a0"/>
    <w:uiPriority w:val="99"/>
    <w:semiHidden/>
    <w:unhideWhenUsed/>
    <w:rsid w:val="002D37DB"/>
    <w:rPr>
      <w:vertAlign w:val="superscript"/>
    </w:rPr>
  </w:style>
  <w:style w:type="character" w:styleId="aff3">
    <w:name w:val="Subtle Emphasis"/>
    <w:uiPriority w:val="19"/>
    <w:qFormat/>
    <w:rsid w:val="002D37DB"/>
    <w:rPr>
      <w:i/>
      <w:iCs/>
      <w:color w:val="808080"/>
    </w:rPr>
  </w:style>
  <w:style w:type="character" w:customStyle="1" w:styleId="ProjectChar">
    <w:name w:val="Project Char"/>
    <w:uiPriority w:val="99"/>
    <w:rsid w:val="002D37DB"/>
    <w:rPr>
      <w:rFonts w:ascii="Arial" w:hAnsi="Arial" w:cs="Arial" w:hint="default"/>
      <w:b/>
      <w:bCs w:val="0"/>
      <w:sz w:val="16"/>
      <w:szCs w:val="24"/>
      <w:lang w:val="en-US" w:eastAsia="en-US" w:bidi="ar-SA"/>
    </w:rPr>
  </w:style>
  <w:style w:type="character" w:customStyle="1" w:styleId="VersionChar">
    <w:name w:val="Version Char"/>
    <w:uiPriority w:val="99"/>
    <w:rsid w:val="002D37DB"/>
    <w:rPr>
      <w:rFonts w:ascii="Arial" w:hAnsi="Arial" w:cs="Arial" w:hint="default"/>
      <w:b/>
      <w:bCs w:val="0"/>
      <w:noProof/>
      <w:color w:val="000000"/>
      <w:sz w:val="16"/>
      <w:szCs w:val="24"/>
      <w:lang w:val="en-US" w:eastAsia="en-US" w:bidi="ar-SA"/>
    </w:rPr>
  </w:style>
  <w:style w:type="character" w:customStyle="1" w:styleId="MusalaHeaderStyle">
    <w:name w:val="Musala Header Style"/>
    <w:qFormat/>
    <w:rsid w:val="002D37DB"/>
    <w:rPr>
      <w:b/>
      <w:bCs/>
      <w:sz w:val="36"/>
    </w:rPr>
  </w:style>
  <w:style w:type="character" w:customStyle="1" w:styleId="shorttext">
    <w:name w:val="short_text"/>
    <w:uiPriority w:val="99"/>
    <w:rsid w:val="002D37DB"/>
    <w:rPr>
      <w:rFonts w:ascii="Times New Roman" w:hAnsi="Times New Roman" w:cs="Times New Roman" w:hint="default"/>
    </w:rPr>
  </w:style>
  <w:style w:type="character" w:customStyle="1" w:styleId="hps">
    <w:name w:val="hps"/>
    <w:basedOn w:val="a0"/>
    <w:rsid w:val="002D37DB"/>
  </w:style>
  <w:style w:type="character" w:customStyle="1" w:styleId="Normal1">
    <w:name w:val="Normal1"/>
    <w:basedOn w:val="a0"/>
    <w:rsid w:val="002D37DB"/>
  </w:style>
  <w:style w:type="character" w:customStyle="1" w:styleId="tt">
    <w:name w:val="tt"/>
    <w:basedOn w:val="a0"/>
    <w:rsid w:val="002D37DB"/>
  </w:style>
  <w:style w:type="table" w:styleId="32">
    <w:name w:val="Table Classic 3"/>
    <w:basedOn w:val="a1"/>
    <w:semiHidden/>
    <w:unhideWhenUsed/>
    <w:rsid w:val="002D37DB"/>
    <w:pPr>
      <w:spacing w:after="0" w:line="240" w:lineRule="auto"/>
    </w:pPr>
    <w:rPr>
      <w:rFonts w:ascii="Times New Roman" w:eastAsia="MS Mincho" w:hAnsi="Times New Roman" w:cs="Times New Roman"/>
      <w:color w:val="000080"/>
      <w:sz w:val="20"/>
      <w:szCs w:val="20"/>
      <w:lang w:eastAsia="bg-BG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umns 1"/>
    <w:basedOn w:val="a1"/>
    <w:semiHidden/>
    <w:unhideWhenUsed/>
    <w:rsid w:val="002D37DB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eastAsia="bg-BG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3D effects 1"/>
    <w:basedOn w:val="a1"/>
    <w:semiHidden/>
    <w:unhideWhenUsed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aff4">
    <w:name w:val="Table Professional"/>
    <w:basedOn w:val="a1"/>
    <w:uiPriority w:val="99"/>
    <w:semiHidden/>
    <w:unhideWhenUsed/>
    <w:rsid w:val="002D37DB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bg-BG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5">
    <w:name w:val="Table Grid"/>
    <w:aliases w:val="OUTPUT"/>
    <w:basedOn w:val="a1"/>
    <w:rsid w:val="002D37DB"/>
    <w:pPr>
      <w:spacing w:after="0" w:line="240" w:lineRule="auto"/>
    </w:pPr>
    <w:rPr>
      <w:rFonts w:ascii="Arial" w:eastAsia="MS Mincho" w:hAnsi="Arial" w:cs="Times New Roman"/>
      <w:sz w:val="20"/>
      <w:szCs w:val="20"/>
      <w:lang w:eastAsia="bg-BG"/>
    </w:rPr>
    <w:tblPr>
      <w:tblStyleRow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1" w:afterLines="0" w:afterAutospacing="1" w:line="240" w:lineRule="auto"/>
        <w:contextualSpacing/>
      </w:pPr>
      <w:rPr>
        <w:b/>
      </w:rPr>
      <w:tblPr/>
      <w:tcPr>
        <w:shd w:val="clear" w:color="auto" w:fill="D9D9D9"/>
      </w:tcPr>
    </w:tblStylePr>
    <w:tblStylePr w:type="band1Horz">
      <w:pPr>
        <w:wordWrap/>
        <w:spacing w:beforeLines="0" w:beforeAutospacing="0" w:afterLines="0" w:afterAutospacing="0" w:line="240" w:lineRule="auto"/>
        <w:contextualSpacing/>
      </w:pPr>
    </w:tblStylePr>
    <w:tblStylePr w:type="band2Horz">
      <w:pPr>
        <w:wordWrap/>
        <w:spacing w:beforeLines="0" w:beforeAutospacing="1" w:afterLines="0" w:afterAutospacing="1" w:line="240" w:lineRule="auto"/>
        <w:contextualSpacing/>
      </w:pPr>
    </w:tblStylePr>
  </w:style>
  <w:style w:type="table" w:styleId="2-4">
    <w:name w:val="Medium Grid 2 Accent 4"/>
    <w:basedOn w:val="a1"/>
    <w:uiPriority w:val="68"/>
    <w:rsid w:val="002D37DB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-5">
    <w:name w:val="Colorful Shading Accent 5"/>
    <w:basedOn w:val="a1"/>
    <w:uiPriority w:val="71"/>
    <w:rsid w:val="002D37DB"/>
    <w:pPr>
      <w:spacing w:after="0" w:line="240" w:lineRule="auto"/>
    </w:pPr>
    <w:rPr>
      <w:rFonts w:ascii="Times New Roman" w:eastAsia="MS Mincho" w:hAnsi="Times New Roman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0">
    <w:name w:val="Colorful Grid Accent 5"/>
    <w:basedOn w:val="a1"/>
    <w:uiPriority w:val="73"/>
    <w:rsid w:val="002D37DB"/>
    <w:pPr>
      <w:spacing w:after="0" w:line="240" w:lineRule="auto"/>
    </w:pPr>
    <w:rPr>
      <w:rFonts w:ascii="Times New Roman" w:eastAsia="MS Mincho" w:hAnsi="Times New Roman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1"/>
    <w:uiPriority w:val="67"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Grid1">
    <w:name w:val="Colorful Grid1"/>
    <w:basedOn w:val="a1"/>
    <w:uiPriority w:val="73"/>
    <w:rsid w:val="002D37DB"/>
    <w:pPr>
      <w:spacing w:after="0" w:line="240" w:lineRule="auto"/>
    </w:pPr>
    <w:rPr>
      <w:rFonts w:ascii="Times New Roman" w:eastAsia="MS Mincho" w:hAnsi="Times New Roman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INPUT">
    <w:name w:val="INPUT"/>
    <w:basedOn w:val="a1"/>
    <w:uiPriority w:val="99"/>
    <w:qFormat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C6D9F1"/>
    </w:tcPr>
    <w:tblStylePr w:type="firstRow">
      <w:tblPr/>
      <w:tcPr>
        <w:shd w:val="clear" w:color="auto" w:fill="D9D9D9"/>
      </w:tcPr>
    </w:tblStylePr>
  </w:style>
  <w:style w:type="table" w:customStyle="1" w:styleId="Messages">
    <w:name w:val="Messages"/>
    <w:basedOn w:val="a1"/>
    <w:uiPriority w:val="99"/>
    <w:qFormat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D6E3BC"/>
    </w:tcPr>
    <w:tblStylePr w:type="firstRow">
      <w:rPr>
        <w:b/>
      </w:rPr>
      <w:tblPr/>
      <w:tcPr>
        <w:shd w:val="clear" w:color="auto" w:fill="D9D9D9"/>
      </w:tcPr>
    </w:tblStylePr>
  </w:style>
  <w:style w:type="table" w:customStyle="1" w:styleId="aff6">
    <w:name w:val="Необходими данни"/>
    <w:basedOn w:val="a1"/>
    <w:uiPriority w:val="99"/>
    <w:qFormat/>
    <w:rsid w:val="002D37D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DE9D9"/>
    </w:tc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MusalaNumberedStyle">
    <w:name w:val="Musala Numbered Style"/>
    <w:rsid w:val="002D37DB"/>
    <w:pPr>
      <w:numPr>
        <w:numId w:val="11"/>
      </w:numPr>
    </w:pPr>
  </w:style>
  <w:style w:type="numbering" w:customStyle="1" w:styleId="MusalaFirstLevelBullettedStyle">
    <w:name w:val="Musala First Level Bulletted Style"/>
    <w:rsid w:val="002D37DB"/>
    <w:pPr>
      <w:numPr>
        <w:numId w:val="12"/>
      </w:numPr>
    </w:pPr>
  </w:style>
  <w:style w:type="paragraph" w:customStyle="1" w:styleId="tbl-txt">
    <w:name w:val="tbl-txt"/>
    <w:basedOn w:val="a"/>
    <w:rsid w:val="002D37DB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prj\GF\trunk\Documents\Design\ID.IRM.DES.00%20-%20System%20Design%20(Blueprint).docx" TargetMode="External"/><Relationship Id="rId13" Type="http://schemas.openxmlformats.org/officeDocument/2006/relationships/hyperlink" Target="file:///C:\prj\GF\trunk\Documents\Design\ID.IRM.DES.00%20-%20System%20Design%20(Blueprint)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microsoft.com/office/2011/relationships/people" Target="people.xml"/><Relationship Id="rId10" Type="http://schemas.openxmlformats.org/officeDocument/2006/relationships/hyperlink" Target="file:///C:\prj\GF\trunk\Documents\Design\ID.IRM.DES.00%20-%20System%20Design%20(Blueprint)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prj\GF\trunk\Documents\Design\ID.IRM.DES.00%20-%20System%20Design%20(Blueprint).docx" TargetMode="External"/><Relationship Id="rId14" Type="http://schemas.openxmlformats.org/officeDocument/2006/relationships/hyperlink" Target="file:///C:\prj\GF\trunk\Documents\Design\ID.IRM.DES.00%20-%20System%20Design%20(Blueprint).docx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B292B-0481-4ED8-AB4C-484CC397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53</Pages>
  <Words>12901</Words>
  <Characters>73536</Characters>
  <Application>Microsoft Office Word</Application>
  <DocSecurity>0</DocSecurity>
  <Lines>612</Lines>
  <Paragraphs>172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guri_r</dc:creator>
  <cp:lastModifiedBy>petkov_n</cp:lastModifiedBy>
  <cp:revision>42</cp:revision>
  <dcterms:created xsi:type="dcterms:W3CDTF">2017-02-13T11:58:00Z</dcterms:created>
  <dcterms:modified xsi:type="dcterms:W3CDTF">2017-02-22T13:42:00Z</dcterms:modified>
</cp:coreProperties>
</file>